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1FF" w:rsidRDefault="00BB51FF">
      <w:pPr>
        <w:adjustRightInd w:val="0"/>
        <w:snapToGrid w:val="0"/>
        <w:jc w:val="center"/>
        <w:rPr>
          <w:rFonts w:ascii="黑体" w:eastAsia="黑体"/>
          <w:b/>
          <w:bCs/>
          <w:sz w:val="52"/>
        </w:rPr>
      </w:pPr>
    </w:p>
    <w:p w:rsidR="00BB51FF" w:rsidRDefault="00BB51FF">
      <w:pPr>
        <w:adjustRightInd w:val="0"/>
        <w:snapToGrid w:val="0"/>
        <w:jc w:val="center"/>
        <w:rPr>
          <w:rFonts w:ascii="黑体" w:eastAsia="黑体"/>
          <w:b/>
          <w:bCs/>
          <w:sz w:val="52"/>
        </w:rPr>
      </w:pPr>
    </w:p>
    <w:p w:rsidR="00BB51FF" w:rsidRDefault="00BB51FF">
      <w:pPr>
        <w:adjustRightInd w:val="0"/>
        <w:snapToGrid w:val="0"/>
        <w:jc w:val="center"/>
        <w:rPr>
          <w:rFonts w:ascii="黑体" w:eastAsia="黑体"/>
          <w:b/>
          <w:bCs/>
          <w:sz w:val="52"/>
        </w:rPr>
      </w:pPr>
      <w:r>
        <w:rPr>
          <w:rFonts w:ascii="黑体" w:eastAsia="黑体" w:hint="eastAsia"/>
          <w:b/>
          <w:bCs/>
          <w:sz w:val="52"/>
        </w:rPr>
        <w:t>《金融审计》课程教学大纲</w:t>
      </w:r>
    </w:p>
    <w:p w:rsidR="00BB51FF" w:rsidRDefault="00BB51FF">
      <w:pPr>
        <w:adjustRightInd w:val="0"/>
        <w:snapToGrid w:val="0"/>
        <w:jc w:val="center"/>
        <w:rPr>
          <w:rFonts w:ascii="宋体" w:hAnsi="宋体"/>
          <w:szCs w:val="21"/>
        </w:rPr>
      </w:pPr>
    </w:p>
    <w:p w:rsidR="00BB51FF" w:rsidRDefault="00BB51FF">
      <w:pPr>
        <w:adjustRightInd w:val="0"/>
        <w:snapToGrid w:val="0"/>
        <w:spacing w:line="360" w:lineRule="auto"/>
        <w:jc w:val="center"/>
        <w:rPr>
          <w:rFonts w:ascii="黑体" w:eastAsia="黑体"/>
          <w:b/>
          <w:bCs/>
          <w:szCs w:val="21"/>
        </w:rPr>
      </w:pPr>
    </w:p>
    <w:p w:rsidR="00BB51FF" w:rsidRDefault="00BB51FF" w:rsidP="0038038F">
      <w:pPr>
        <w:tabs>
          <w:tab w:val="center" w:pos="4153"/>
          <w:tab w:val="left" w:pos="6999"/>
        </w:tabs>
        <w:adjustRightInd w:val="0"/>
        <w:snapToGrid w:val="0"/>
        <w:spacing w:line="360" w:lineRule="auto"/>
        <w:jc w:val="left"/>
        <w:rPr>
          <w:rFonts w:ascii="黑体" w:eastAsia="黑体"/>
          <w:b/>
          <w:bCs/>
          <w:szCs w:val="21"/>
        </w:rPr>
      </w:pPr>
      <w:r>
        <w:rPr>
          <w:rFonts w:ascii="黑体" w:eastAsia="黑体"/>
          <w:b/>
          <w:bCs/>
          <w:sz w:val="52"/>
        </w:rPr>
        <w:tab/>
      </w:r>
      <w:r>
        <w:rPr>
          <w:rFonts w:ascii="黑体" w:eastAsia="黑体" w:hint="eastAsia"/>
          <w:b/>
          <w:bCs/>
          <w:sz w:val="52"/>
        </w:rPr>
        <w:t>（</w:t>
      </w:r>
      <w:r>
        <w:rPr>
          <w:rFonts w:eastAsia="黑体"/>
          <w:b/>
          <w:sz w:val="52"/>
          <w:szCs w:val="52"/>
        </w:rPr>
        <w:t>Financial Auditing</w:t>
      </w:r>
      <w:r>
        <w:rPr>
          <w:rFonts w:ascii="黑体" w:eastAsia="黑体" w:hint="eastAsia"/>
          <w:b/>
          <w:bCs/>
          <w:sz w:val="52"/>
        </w:rPr>
        <w:t>）</w:t>
      </w:r>
      <w:r>
        <w:rPr>
          <w:rFonts w:ascii="黑体" w:eastAsia="黑体"/>
          <w:b/>
          <w:bCs/>
          <w:sz w:val="52"/>
        </w:rPr>
        <w:tab/>
      </w:r>
    </w:p>
    <w:p w:rsidR="00BB51FF" w:rsidRDefault="00BB51FF"/>
    <w:p w:rsidR="00F52AE3" w:rsidRDefault="00F52AE3"/>
    <w:p w:rsidR="00F52AE3" w:rsidRDefault="00F52AE3"/>
    <w:p w:rsidR="00F52AE3" w:rsidRDefault="00F52AE3"/>
    <w:p w:rsidR="00F52AE3" w:rsidRDefault="00F52AE3"/>
    <w:p w:rsidR="00F52AE3" w:rsidRDefault="00F52AE3"/>
    <w:p w:rsidR="00F52AE3" w:rsidRDefault="00F52AE3"/>
    <w:p w:rsidR="00F52AE3" w:rsidRDefault="00F52AE3"/>
    <w:p w:rsidR="00F52AE3" w:rsidRDefault="00F52AE3"/>
    <w:p w:rsidR="00F52AE3" w:rsidRDefault="00F52AE3"/>
    <w:p w:rsidR="00F52AE3" w:rsidRDefault="00F52AE3"/>
    <w:p w:rsidR="00F52AE3" w:rsidRDefault="00F52AE3"/>
    <w:p w:rsidR="00F52AE3" w:rsidRDefault="00F52AE3"/>
    <w:p w:rsidR="00F52AE3" w:rsidRDefault="00F52AE3"/>
    <w:p w:rsidR="00F52AE3" w:rsidRDefault="00F52AE3"/>
    <w:p w:rsidR="00F52AE3" w:rsidRDefault="00F52AE3"/>
    <w:p w:rsidR="00F52AE3" w:rsidRDefault="00F52AE3"/>
    <w:p w:rsidR="00F52AE3" w:rsidRDefault="00F52AE3"/>
    <w:p w:rsidR="00F52AE3" w:rsidRDefault="00F52AE3"/>
    <w:p w:rsidR="00F52AE3" w:rsidRDefault="00F52AE3"/>
    <w:p w:rsidR="00F52AE3" w:rsidRDefault="00F52AE3"/>
    <w:p w:rsidR="00F52AE3" w:rsidRDefault="00F52AE3">
      <w:r>
        <w:rPr>
          <w:rFonts w:hint="eastAsia"/>
        </w:rPr>
        <w:t xml:space="preserve">                    </w:t>
      </w:r>
    </w:p>
    <w:p w:rsidR="00BB51FF" w:rsidRDefault="00BB51FF"/>
    <w:p w:rsidR="00F52AE3" w:rsidRDefault="00F52AE3" w:rsidP="00F52AE3">
      <w:pPr>
        <w:adjustRightInd w:val="0"/>
        <w:snapToGrid w:val="0"/>
        <w:spacing w:line="360" w:lineRule="auto"/>
        <w:ind w:firstLineChars="600" w:firstLine="1807"/>
        <w:rPr>
          <w:rFonts w:eastAsia="黑体"/>
          <w:sz w:val="30"/>
        </w:rPr>
      </w:pPr>
      <w:r w:rsidRPr="00195EA7">
        <w:rPr>
          <w:rFonts w:eastAsia="黑体" w:hint="eastAsia"/>
          <w:b/>
          <w:sz w:val="30"/>
        </w:rPr>
        <w:t>制定单位：</w:t>
      </w:r>
      <w:r w:rsidR="00B84336">
        <w:rPr>
          <w:rFonts w:ascii="宋体" w:hAnsi="宋体" w:hint="eastAsia"/>
          <w:sz w:val="30"/>
        </w:rPr>
        <w:t>会计与审计学</w:t>
      </w:r>
      <w:r>
        <w:rPr>
          <w:rFonts w:ascii="宋体" w:hAnsi="宋体" w:hint="eastAsia"/>
          <w:sz w:val="30"/>
        </w:rPr>
        <w:t>院</w:t>
      </w:r>
    </w:p>
    <w:p w:rsidR="00F52AE3" w:rsidRPr="00195EA7" w:rsidRDefault="00F52AE3" w:rsidP="00F52AE3">
      <w:pPr>
        <w:adjustRightInd w:val="0"/>
        <w:snapToGrid w:val="0"/>
        <w:spacing w:line="360" w:lineRule="auto"/>
        <w:ind w:firstLineChars="600" w:firstLine="1807"/>
        <w:rPr>
          <w:rFonts w:ascii="宋体" w:hAnsi="宋体"/>
          <w:color w:val="000000"/>
          <w:sz w:val="30"/>
        </w:rPr>
      </w:pPr>
      <w:r w:rsidRPr="00195EA7">
        <w:rPr>
          <w:rFonts w:eastAsia="黑体" w:hint="eastAsia"/>
          <w:b/>
          <w:color w:val="000000"/>
          <w:sz w:val="30"/>
        </w:rPr>
        <w:t>制</w:t>
      </w:r>
      <w:r w:rsidRPr="00195EA7">
        <w:rPr>
          <w:rFonts w:eastAsia="黑体" w:hint="eastAsia"/>
          <w:b/>
          <w:color w:val="000000"/>
          <w:sz w:val="30"/>
        </w:rPr>
        <w:t xml:space="preserve"> </w:t>
      </w:r>
      <w:r w:rsidRPr="00195EA7">
        <w:rPr>
          <w:rFonts w:eastAsia="黑体" w:hint="eastAsia"/>
          <w:b/>
          <w:color w:val="000000"/>
          <w:sz w:val="30"/>
        </w:rPr>
        <w:t>定</w:t>
      </w:r>
      <w:r w:rsidRPr="00195EA7">
        <w:rPr>
          <w:rFonts w:eastAsia="黑体" w:hint="eastAsia"/>
          <w:b/>
          <w:color w:val="000000"/>
          <w:sz w:val="30"/>
        </w:rPr>
        <w:t xml:space="preserve"> </w:t>
      </w:r>
      <w:r w:rsidRPr="00195EA7">
        <w:rPr>
          <w:rFonts w:eastAsia="黑体" w:hint="eastAsia"/>
          <w:b/>
          <w:color w:val="000000"/>
          <w:sz w:val="30"/>
        </w:rPr>
        <w:t>人：</w:t>
      </w:r>
      <w:r>
        <w:rPr>
          <w:rFonts w:ascii="宋体" w:hAnsi="宋体" w:hint="eastAsia"/>
          <w:color w:val="000000"/>
          <w:sz w:val="30"/>
        </w:rPr>
        <w:t>杨小玲</w:t>
      </w:r>
    </w:p>
    <w:p w:rsidR="00F52AE3" w:rsidRPr="00F52AE3" w:rsidRDefault="00F52AE3" w:rsidP="00F52AE3">
      <w:pPr>
        <w:adjustRightInd w:val="0"/>
        <w:snapToGrid w:val="0"/>
        <w:spacing w:line="360" w:lineRule="auto"/>
        <w:ind w:firstLineChars="600" w:firstLine="1807"/>
        <w:rPr>
          <w:rFonts w:ascii="宋体" w:hAnsi="宋体"/>
          <w:color w:val="000000"/>
          <w:sz w:val="30"/>
        </w:rPr>
      </w:pPr>
      <w:r w:rsidRPr="00195EA7">
        <w:rPr>
          <w:rFonts w:eastAsia="黑体" w:hint="eastAsia"/>
          <w:b/>
          <w:color w:val="000000"/>
          <w:sz w:val="30"/>
        </w:rPr>
        <w:t>审</w:t>
      </w:r>
      <w:r w:rsidRPr="00195EA7">
        <w:rPr>
          <w:rFonts w:eastAsia="黑体" w:hint="eastAsia"/>
          <w:b/>
          <w:color w:val="000000"/>
          <w:sz w:val="30"/>
        </w:rPr>
        <w:t xml:space="preserve"> </w:t>
      </w:r>
      <w:r w:rsidRPr="00195EA7">
        <w:rPr>
          <w:rFonts w:eastAsia="黑体" w:hint="eastAsia"/>
          <w:b/>
          <w:color w:val="000000"/>
          <w:sz w:val="30"/>
        </w:rPr>
        <w:t>核</w:t>
      </w:r>
      <w:r w:rsidRPr="00195EA7">
        <w:rPr>
          <w:rFonts w:eastAsia="黑体" w:hint="eastAsia"/>
          <w:b/>
          <w:color w:val="000000"/>
          <w:sz w:val="30"/>
        </w:rPr>
        <w:t xml:space="preserve"> </w:t>
      </w:r>
      <w:r w:rsidRPr="00195EA7">
        <w:rPr>
          <w:rFonts w:eastAsia="黑体" w:hint="eastAsia"/>
          <w:b/>
          <w:color w:val="000000"/>
          <w:sz w:val="30"/>
        </w:rPr>
        <w:t>人：</w:t>
      </w:r>
      <w:r w:rsidR="00B84336" w:rsidRPr="00F52AE3">
        <w:rPr>
          <w:rFonts w:ascii="宋体" w:hAnsi="宋体"/>
          <w:color w:val="000000"/>
          <w:sz w:val="30"/>
        </w:rPr>
        <w:t xml:space="preserve"> </w:t>
      </w:r>
    </w:p>
    <w:p w:rsidR="00F52AE3" w:rsidRDefault="00F52AE3" w:rsidP="00F52AE3">
      <w:pPr>
        <w:adjustRightInd w:val="0"/>
        <w:snapToGrid w:val="0"/>
        <w:spacing w:line="360" w:lineRule="auto"/>
        <w:ind w:firstLineChars="600" w:firstLine="1807"/>
        <w:rPr>
          <w:rFonts w:ascii="黑体" w:eastAsia="黑体"/>
          <w:b/>
          <w:bCs/>
          <w:szCs w:val="21"/>
        </w:rPr>
      </w:pPr>
      <w:r w:rsidRPr="00195EA7">
        <w:rPr>
          <w:rFonts w:eastAsia="黑体" w:hint="eastAsia"/>
          <w:b/>
          <w:sz w:val="30"/>
        </w:rPr>
        <w:t>编写时间：</w:t>
      </w:r>
      <w:r>
        <w:rPr>
          <w:rFonts w:ascii="宋体" w:hAnsi="宋体" w:hint="eastAsia"/>
          <w:sz w:val="30"/>
        </w:rPr>
        <w:t>2018年2月26日</w:t>
      </w:r>
    </w:p>
    <w:p w:rsidR="00BB51FF" w:rsidRDefault="00BB51FF"/>
    <w:p w:rsidR="00F52AE3" w:rsidRDefault="00F52AE3">
      <w:pPr>
        <w:jc w:val="center"/>
        <w:rPr>
          <w:rFonts w:ascii="黑体" w:eastAsia="黑体"/>
          <w:sz w:val="32"/>
          <w:szCs w:val="32"/>
        </w:rPr>
      </w:pPr>
    </w:p>
    <w:p w:rsidR="00F52AE3" w:rsidRDefault="00F52AE3">
      <w:pPr>
        <w:jc w:val="center"/>
        <w:rPr>
          <w:rFonts w:ascii="黑体" w:eastAsia="黑体"/>
          <w:sz w:val="32"/>
          <w:szCs w:val="32"/>
        </w:rPr>
      </w:pPr>
    </w:p>
    <w:p w:rsidR="00F52AE3" w:rsidRDefault="00F52AE3">
      <w:pPr>
        <w:jc w:val="center"/>
        <w:rPr>
          <w:rFonts w:ascii="黑体" w:eastAsia="黑体"/>
          <w:sz w:val="32"/>
          <w:szCs w:val="32"/>
        </w:rPr>
      </w:pPr>
    </w:p>
    <w:p w:rsidR="00F52AE3" w:rsidRDefault="00F52AE3">
      <w:pPr>
        <w:jc w:val="center"/>
        <w:rPr>
          <w:rFonts w:ascii="黑体" w:eastAsia="黑体"/>
          <w:sz w:val="32"/>
          <w:szCs w:val="32"/>
        </w:rPr>
      </w:pPr>
    </w:p>
    <w:p w:rsidR="00F52AE3" w:rsidRDefault="00F52AE3">
      <w:pPr>
        <w:jc w:val="center"/>
        <w:rPr>
          <w:rFonts w:ascii="黑体" w:eastAsia="黑体"/>
          <w:sz w:val="32"/>
          <w:szCs w:val="32"/>
        </w:rPr>
      </w:pPr>
    </w:p>
    <w:p w:rsidR="00F52AE3" w:rsidRDefault="00F52AE3">
      <w:pPr>
        <w:jc w:val="center"/>
        <w:rPr>
          <w:rFonts w:ascii="黑体" w:eastAsia="黑体"/>
          <w:sz w:val="32"/>
          <w:szCs w:val="32"/>
        </w:rPr>
      </w:pPr>
    </w:p>
    <w:p w:rsidR="00F52AE3" w:rsidRDefault="00F52AE3">
      <w:pPr>
        <w:jc w:val="center"/>
        <w:rPr>
          <w:rFonts w:ascii="黑体" w:eastAsia="黑体"/>
          <w:sz w:val="32"/>
          <w:szCs w:val="32"/>
        </w:rPr>
      </w:pPr>
    </w:p>
    <w:p w:rsidR="00F52AE3" w:rsidRDefault="00F52AE3">
      <w:pPr>
        <w:jc w:val="center"/>
        <w:rPr>
          <w:rFonts w:ascii="黑体" w:eastAsia="黑体"/>
          <w:sz w:val="32"/>
          <w:szCs w:val="32"/>
        </w:rPr>
      </w:pPr>
    </w:p>
    <w:p w:rsidR="00F52AE3" w:rsidRDefault="00F52AE3">
      <w:pPr>
        <w:jc w:val="center"/>
        <w:rPr>
          <w:rFonts w:ascii="黑体" w:eastAsia="黑体"/>
          <w:sz w:val="32"/>
          <w:szCs w:val="32"/>
        </w:rPr>
      </w:pPr>
    </w:p>
    <w:p w:rsidR="00F52AE3" w:rsidRDefault="00F52AE3">
      <w:pPr>
        <w:jc w:val="center"/>
        <w:rPr>
          <w:rFonts w:ascii="黑体" w:eastAsia="黑体"/>
          <w:sz w:val="32"/>
          <w:szCs w:val="32"/>
        </w:rPr>
      </w:pPr>
    </w:p>
    <w:p w:rsidR="00F52AE3" w:rsidRDefault="00F52AE3">
      <w:pPr>
        <w:jc w:val="center"/>
        <w:rPr>
          <w:rFonts w:ascii="黑体" w:eastAsia="黑体"/>
          <w:sz w:val="32"/>
          <w:szCs w:val="32"/>
        </w:rPr>
      </w:pPr>
    </w:p>
    <w:p w:rsidR="00F52AE3" w:rsidRDefault="00F52AE3">
      <w:pPr>
        <w:jc w:val="center"/>
        <w:rPr>
          <w:rFonts w:ascii="黑体" w:eastAsia="黑体"/>
          <w:sz w:val="32"/>
          <w:szCs w:val="32"/>
        </w:rPr>
      </w:pPr>
    </w:p>
    <w:p w:rsidR="00BB51FF" w:rsidRDefault="00BB51FF">
      <w:pPr>
        <w:jc w:val="center"/>
        <w:rPr>
          <w:rFonts w:ascii="黑体" w:eastAsia="黑体"/>
          <w:sz w:val="32"/>
          <w:szCs w:val="32"/>
        </w:rPr>
      </w:pPr>
      <w:r>
        <w:rPr>
          <w:rFonts w:ascii="黑体" w:eastAsia="黑体" w:hint="eastAsia"/>
          <w:sz w:val="32"/>
          <w:szCs w:val="32"/>
        </w:rPr>
        <w:t>第一部分  课程概述</w:t>
      </w:r>
    </w:p>
    <w:p w:rsidR="00BB51FF" w:rsidRDefault="00BB51FF">
      <w:pPr>
        <w:rPr>
          <w:rFonts w:ascii="黑体" w:eastAsia="黑体"/>
          <w:sz w:val="32"/>
          <w:szCs w:val="32"/>
        </w:rPr>
      </w:pPr>
    </w:p>
    <w:p w:rsidR="00BB51FF" w:rsidRDefault="00BB51FF">
      <w:pPr>
        <w:spacing w:line="360" w:lineRule="auto"/>
        <w:rPr>
          <w:rFonts w:ascii="黑体" w:eastAsia="黑体"/>
          <w:sz w:val="28"/>
          <w:szCs w:val="28"/>
        </w:rPr>
      </w:pPr>
      <w:r>
        <w:rPr>
          <w:rFonts w:ascii="黑体" w:eastAsia="黑体" w:hint="eastAsia"/>
          <w:sz w:val="28"/>
          <w:szCs w:val="28"/>
        </w:rPr>
        <w:t>一、基本信息</w:t>
      </w:r>
    </w:p>
    <w:p w:rsidR="00BB51FF" w:rsidRDefault="00BB51FF">
      <w:pPr>
        <w:spacing w:line="360" w:lineRule="auto"/>
        <w:rPr>
          <w:rFonts w:ascii="黑体" w:eastAsia="黑体"/>
          <w:sz w:val="24"/>
        </w:rPr>
      </w:pPr>
      <w:r>
        <w:rPr>
          <w:rFonts w:ascii="黑体" w:eastAsia="黑体" w:hint="eastAsia"/>
          <w:sz w:val="24"/>
        </w:rPr>
        <w:t>（一）课程代码</w:t>
      </w:r>
    </w:p>
    <w:p w:rsidR="00BB51FF" w:rsidRDefault="00BB51FF">
      <w:pPr>
        <w:spacing w:line="360" w:lineRule="auto"/>
        <w:rPr>
          <w:rFonts w:ascii="黑体" w:eastAsia="黑体"/>
          <w:sz w:val="24"/>
        </w:rPr>
      </w:pPr>
      <w:r>
        <w:rPr>
          <w:rFonts w:ascii="黑体" w:eastAsia="黑体" w:hint="eastAsia"/>
          <w:sz w:val="24"/>
        </w:rPr>
        <w:t>（二）课程属性、学分、学时</w:t>
      </w:r>
    </w:p>
    <w:p w:rsidR="00BB51FF" w:rsidRDefault="00BB51FF">
      <w:pPr>
        <w:spacing w:line="360" w:lineRule="auto"/>
        <w:ind w:firstLineChars="300" w:firstLine="630"/>
        <w:rPr>
          <w:rFonts w:ascii="宋体" w:hAnsi="宋体"/>
          <w:szCs w:val="21"/>
        </w:rPr>
      </w:pPr>
      <w:r>
        <w:rPr>
          <w:rFonts w:ascii="宋体" w:hAnsi="宋体" w:hint="eastAsia"/>
          <w:szCs w:val="21"/>
        </w:rPr>
        <w:t>专业选修课，2学分，34课时</w:t>
      </w:r>
    </w:p>
    <w:p w:rsidR="00BB51FF" w:rsidRDefault="00BB51FF">
      <w:pPr>
        <w:spacing w:line="360" w:lineRule="auto"/>
        <w:rPr>
          <w:rFonts w:ascii="黑体" w:eastAsia="黑体"/>
          <w:sz w:val="24"/>
        </w:rPr>
      </w:pPr>
      <w:r>
        <w:rPr>
          <w:rFonts w:ascii="黑体" w:eastAsia="黑体" w:hint="eastAsia"/>
          <w:sz w:val="24"/>
        </w:rPr>
        <w:t>（三）适用对象</w:t>
      </w:r>
    </w:p>
    <w:p w:rsidR="00BB51FF" w:rsidRDefault="00BB51FF">
      <w:pPr>
        <w:spacing w:line="360" w:lineRule="auto"/>
        <w:ind w:firstLineChars="300" w:firstLine="630"/>
        <w:rPr>
          <w:rFonts w:ascii="宋体" w:hAnsi="宋体"/>
          <w:szCs w:val="21"/>
        </w:rPr>
      </w:pPr>
      <w:r>
        <w:rPr>
          <w:rFonts w:ascii="宋体" w:hAnsi="宋体" w:hint="eastAsia"/>
          <w:szCs w:val="21"/>
        </w:rPr>
        <w:t>金融、投资、保险专业本科生</w:t>
      </w:r>
    </w:p>
    <w:p w:rsidR="00BB51FF" w:rsidRDefault="00BB51FF">
      <w:pPr>
        <w:spacing w:line="360" w:lineRule="auto"/>
        <w:rPr>
          <w:rFonts w:ascii="宋体" w:eastAsia="黑体" w:hAnsi="宋体"/>
          <w:sz w:val="24"/>
        </w:rPr>
      </w:pPr>
      <w:r>
        <w:rPr>
          <w:rFonts w:ascii="宋体" w:eastAsia="黑体" w:hAnsi="宋体" w:hint="eastAsia"/>
          <w:sz w:val="24"/>
        </w:rPr>
        <w:t>（四）先修课程与知识准备</w:t>
      </w:r>
    </w:p>
    <w:p w:rsidR="00BB51FF" w:rsidRDefault="00BB51FF">
      <w:pPr>
        <w:spacing w:line="360" w:lineRule="auto"/>
        <w:ind w:firstLineChars="250" w:firstLine="525"/>
        <w:rPr>
          <w:rFonts w:ascii="宋体" w:hAnsi="宋体"/>
          <w:szCs w:val="21"/>
        </w:rPr>
      </w:pPr>
      <w:r>
        <w:rPr>
          <w:rFonts w:ascii="宋体" w:hAnsi="宋体" w:hint="eastAsia"/>
          <w:kern w:val="0"/>
          <w:szCs w:val="44"/>
          <w:lang w:val="zh-CN"/>
        </w:rPr>
        <w:t>本课程的先修课程为货币银行学、审计学、商业银行经营管理、金融企业财务会计、保险、信托与租赁、证券投资等。在本课程中用到的，属于先修课程教学基本要求范围的知识，尤其是必修的货币银行学不出现在课程教学中，由学生自己复习与学习。</w:t>
      </w:r>
    </w:p>
    <w:p w:rsidR="00BB51FF" w:rsidRDefault="00BB51FF">
      <w:pPr>
        <w:spacing w:line="360" w:lineRule="auto"/>
        <w:rPr>
          <w:rFonts w:ascii="黑体" w:eastAsia="黑体"/>
          <w:sz w:val="28"/>
          <w:szCs w:val="28"/>
        </w:rPr>
      </w:pPr>
      <w:r>
        <w:rPr>
          <w:rFonts w:ascii="黑体" w:eastAsia="黑体" w:hint="eastAsia"/>
          <w:sz w:val="28"/>
          <w:szCs w:val="28"/>
        </w:rPr>
        <w:t>二、课程简介</w:t>
      </w:r>
    </w:p>
    <w:p w:rsidR="00BB51FF" w:rsidRDefault="00BB51FF">
      <w:pPr>
        <w:spacing w:line="360" w:lineRule="auto"/>
        <w:ind w:firstLineChars="200" w:firstLine="420"/>
        <w:rPr>
          <w:rFonts w:ascii="宋体" w:hAnsi="宋体"/>
          <w:szCs w:val="21"/>
        </w:rPr>
      </w:pPr>
      <w:r>
        <w:rPr>
          <w:rFonts w:ascii="宋体" w:hAnsi="宋体" w:hint="eastAsia"/>
          <w:szCs w:val="21"/>
        </w:rPr>
        <w:t>课程为三大部分:第一部分为金融审计基础;第二部分为金融业务审计;第三部分为金融财务审计。每一部分又分为若干章节。</w:t>
      </w:r>
    </w:p>
    <w:p w:rsidR="00BB51FF" w:rsidRDefault="00BB51FF">
      <w:pPr>
        <w:spacing w:line="360" w:lineRule="auto"/>
        <w:ind w:firstLineChars="200" w:firstLine="420"/>
        <w:rPr>
          <w:rFonts w:ascii="宋体" w:hAnsi="宋体"/>
          <w:szCs w:val="21"/>
        </w:rPr>
      </w:pPr>
      <w:r>
        <w:rPr>
          <w:rFonts w:ascii="宋体" w:hAnsi="宋体" w:hint="eastAsia"/>
          <w:szCs w:val="21"/>
        </w:rPr>
        <w:t>课程的主要特色与创新点有以下几个方面:一是以风险基础审计为主线，在分析金融审计一般理论的基础上，重点分析金融机构内部控制以及金融业务发展的风险点，进而进行内部控制测试以及实质性程序。二是突出最新审计方法的运用。金融审计方法随着金融业务发展以及金融审计的需要不断创新，从传统的财务审计方法，到绩效审计方法、风险基础审计方法，特别是计算机信息技术的应用，对于从海量金融数据中进行数据审计分析与挖掘有着重要的作用。课程充分运用这些方法对金融机构内部控制以及金融业务审计进行分析，特别是加强对创新性金融业务的审计。三是加强案例分析，突出实训应用。课程结合审计理论与方法对大量案例进行剖析，让学生在案例分析中加强对金融审计理论与方法的理解，提高金融审计分析问题与解决问题的能力。</w:t>
      </w:r>
    </w:p>
    <w:p w:rsidR="00BB51FF" w:rsidRDefault="00BB51FF">
      <w:pPr>
        <w:spacing w:line="360" w:lineRule="auto"/>
        <w:ind w:firstLineChars="250" w:firstLine="525"/>
        <w:rPr>
          <w:bCs/>
          <w:kern w:val="0"/>
          <w:szCs w:val="28"/>
        </w:rPr>
      </w:pPr>
      <w:r>
        <w:rPr>
          <w:bCs/>
          <w:kern w:val="0"/>
          <w:szCs w:val="28"/>
        </w:rPr>
        <w:t xml:space="preserve">The course is divided into three parts: the first part is the basis of financial audit; the second part is the audit of financial business; the third part is the financial audit. Each part is divided into </w:t>
      </w:r>
      <w:r>
        <w:rPr>
          <w:bCs/>
          <w:kern w:val="0"/>
          <w:szCs w:val="28"/>
        </w:rPr>
        <w:lastRenderedPageBreak/>
        <w:t>several chapters.</w:t>
      </w:r>
    </w:p>
    <w:p w:rsidR="00BB51FF" w:rsidRDefault="00BB51FF">
      <w:pPr>
        <w:spacing w:line="360" w:lineRule="auto"/>
        <w:ind w:firstLineChars="250" w:firstLine="525"/>
        <w:rPr>
          <w:bCs/>
          <w:kern w:val="0"/>
          <w:szCs w:val="28"/>
        </w:rPr>
      </w:pPr>
      <w:r>
        <w:rPr>
          <w:bCs/>
          <w:kern w:val="0"/>
          <w:szCs w:val="28"/>
        </w:rPr>
        <w:t xml:space="preserve">The main features and innovation points of course has the following several aspects: one is the risk based audit as the main line, based on the analysis of the financial audit of the general theory, focuses on the analysis of internal control of financial institutions and financial business development risk, and internal control testing and substantive procedures. Two is to highlight the use of the latest audit methods. The financial audit method with the development of financial services and financial audit need innovation, from the traditional method of financial audit, audit to the performance audit method, risk, especially the application of computer information technology, for instance data plays an important role in analysis and mining from massive financial data. The course makes full use of these methods to analyze the internal control of financial institutions and financial business audit, especially to strengthen the audit of innovative financial services. Three is to strengthen the case analysis, highlighting the practical application. The course combines audit theory and methods to analyze a large number of cases, so that students in the case analysis to strengthen the understanding of the theory and method of financial </w:t>
      </w:r>
      <w:proofErr w:type="gramStart"/>
      <w:r>
        <w:rPr>
          <w:bCs/>
          <w:kern w:val="0"/>
          <w:szCs w:val="28"/>
        </w:rPr>
        <w:t>audit,</w:t>
      </w:r>
      <w:proofErr w:type="gramEnd"/>
      <w:r>
        <w:rPr>
          <w:bCs/>
          <w:kern w:val="0"/>
          <w:szCs w:val="28"/>
        </w:rPr>
        <w:t xml:space="preserve"> improve the ability of financial analysis and problem solving.</w:t>
      </w:r>
    </w:p>
    <w:p w:rsidR="00BB51FF" w:rsidRDefault="00BB51FF">
      <w:pPr>
        <w:spacing w:line="360" w:lineRule="auto"/>
        <w:rPr>
          <w:rFonts w:ascii="黑体" w:eastAsia="黑体"/>
          <w:sz w:val="28"/>
          <w:szCs w:val="28"/>
        </w:rPr>
      </w:pPr>
      <w:r>
        <w:rPr>
          <w:rFonts w:ascii="黑体" w:eastAsia="黑体" w:hint="eastAsia"/>
          <w:sz w:val="28"/>
          <w:szCs w:val="28"/>
        </w:rPr>
        <w:t>三、教学目标</w:t>
      </w:r>
    </w:p>
    <w:p w:rsidR="00BB51FF" w:rsidRDefault="00BB51FF" w:rsidP="0038038F">
      <w:pPr>
        <w:spacing w:line="360" w:lineRule="auto"/>
        <w:ind w:firstLineChars="200" w:firstLine="420"/>
        <w:rPr>
          <w:rFonts w:ascii="宋体" w:hAnsi="宋体"/>
          <w:szCs w:val="21"/>
        </w:rPr>
      </w:pPr>
      <w:r>
        <w:rPr>
          <w:rFonts w:ascii="宋体" w:hAnsi="宋体" w:hint="eastAsia"/>
        </w:rPr>
        <w:t>通过本课程的学习，要求学生，一是要了解金融审计学科的特点，了解金融审计学科在经济学课程体系中的地位，了解金融审计学科的发展和在实际银行工作中的作用；二是要掌握金融审计的基本原理、基本知识、基本方法；三是要</w:t>
      </w:r>
      <w:proofErr w:type="gramStart"/>
      <w:r>
        <w:rPr>
          <w:rFonts w:ascii="宋体" w:hAnsi="宋体" w:hint="eastAsia"/>
        </w:rPr>
        <w:t>能够能够</w:t>
      </w:r>
      <w:proofErr w:type="gramEnd"/>
      <w:r>
        <w:rPr>
          <w:rFonts w:ascii="宋体" w:hAnsi="宋体" w:hint="eastAsia"/>
        </w:rPr>
        <w:t>运用这些基本原理、基本方法，分析、认识和解决金融机构开展业务中出现的各种问题。</w:t>
      </w:r>
    </w:p>
    <w:p w:rsidR="00BB51FF" w:rsidRDefault="00BB51FF">
      <w:pPr>
        <w:spacing w:line="360" w:lineRule="auto"/>
        <w:rPr>
          <w:rFonts w:ascii="宋体" w:hAnsi="宋体"/>
          <w:szCs w:val="21"/>
        </w:rPr>
      </w:pPr>
    </w:p>
    <w:p w:rsidR="00BB51FF" w:rsidRDefault="0038038F">
      <w:pPr>
        <w:adjustRightInd w:val="0"/>
        <w:snapToGrid w:val="0"/>
        <w:spacing w:line="360" w:lineRule="auto"/>
        <w:rPr>
          <w:rFonts w:ascii="宋体" w:eastAsia="黑体" w:hAnsi="宋体"/>
          <w:sz w:val="28"/>
          <w:szCs w:val="28"/>
        </w:rPr>
      </w:pPr>
      <w:r>
        <w:rPr>
          <w:rFonts w:ascii="黑体" w:eastAsia="黑体" w:hAnsi="宋体" w:hint="eastAsia"/>
          <w:sz w:val="28"/>
          <w:szCs w:val="28"/>
        </w:rPr>
        <w:t>四</w:t>
      </w:r>
      <w:r w:rsidR="00BB51FF">
        <w:rPr>
          <w:rFonts w:ascii="黑体" w:eastAsia="黑体" w:hAnsi="宋体" w:hint="eastAsia"/>
          <w:sz w:val="28"/>
          <w:szCs w:val="28"/>
        </w:rPr>
        <w:t>、教学资源</w:t>
      </w:r>
    </w:p>
    <w:p w:rsidR="00BB51FF" w:rsidRDefault="00BB51FF" w:rsidP="0034554C">
      <w:pPr>
        <w:spacing w:line="360" w:lineRule="auto"/>
        <w:ind w:leftChars="-1" w:left="-2" w:firstLineChars="200" w:firstLine="422"/>
        <w:rPr>
          <w:rFonts w:ascii="宋体" w:hAnsi="宋体"/>
          <w:b/>
          <w:bCs/>
          <w:szCs w:val="21"/>
        </w:rPr>
      </w:pPr>
      <w:r>
        <w:rPr>
          <w:rFonts w:ascii="宋体" w:hAnsi="宋体" w:hint="eastAsia"/>
          <w:b/>
          <w:bCs/>
          <w:szCs w:val="21"/>
        </w:rPr>
        <w:t>教材：</w:t>
      </w:r>
    </w:p>
    <w:p w:rsidR="00BB51FF" w:rsidRDefault="00BB51FF">
      <w:pPr>
        <w:spacing w:line="360" w:lineRule="auto"/>
        <w:ind w:leftChars="-1" w:left="-2" w:firstLineChars="200" w:firstLine="420"/>
        <w:rPr>
          <w:rFonts w:ascii="宋体" w:hAnsi="宋体"/>
          <w:szCs w:val="32"/>
        </w:rPr>
      </w:pPr>
      <w:r>
        <w:rPr>
          <w:rFonts w:ascii="宋体" w:hAnsi="宋体" w:hint="eastAsia"/>
          <w:szCs w:val="32"/>
        </w:rPr>
        <w:t>王家华  许莉：《金融审计》，高等教育出版社，2016年。</w:t>
      </w:r>
    </w:p>
    <w:p w:rsidR="00BB51FF" w:rsidRDefault="00BB51FF" w:rsidP="0034554C">
      <w:pPr>
        <w:spacing w:line="360" w:lineRule="auto"/>
        <w:ind w:leftChars="-1" w:left="-2" w:firstLineChars="200" w:firstLine="422"/>
        <w:rPr>
          <w:rFonts w:ascii="宋体" w:hAnsi="宋体"/>
          <w:b/>
          <w:bCs/>
          <w:szCs w:val="21"/>
        </w:rPr>
      </w:pPr>
      <w:r>
        <w:rPr>
          <w:rFonts w:ascii="宋体" w:hAnsi="宋体" w:hint="eastAsia"/>
          <w:b/>
          <w:bCs/>
          <w:szCs w:val="21"/>
        </w:rPr>
        <w:t>扩充阅读资料：</w:t>
      </w:r>
    </w:p>
    <w:p w:rsidR="00BB51FF" w:rsidRDefault="00BB51FF">
      <w:pPr>
        <w:spacing w:line="360" w:lineRule="auto"/>
        <w:ind w:leftChars="-1" w:left="-2" w:firstLineChars="200" w:firstLine="420"/>
        <w:rPr>
          <w:rFonts w:ascii="宋体" w:hAnsi="宋体"/>
          <w:szCs w:val="32"/>
        </w:rPr>
      </w:pPr>
      <w:r>
        <w:rPr>
          <w:rFonts w:ascii="宋体" w:hAnsi="宋体" w:hint="eastAsia"/>
          <w:szCs w:val="32"/>
        </w:rPr>
        <w:t>1、上官晓文：《金融审计》，上海财经大学出版社，2011年。</w:t>
      </w:r>
    </w:p>
    <w:p w:rsidR="00BB51FF" w:rsidRDefault="00BB51FF">
      <w:pPr>
        <w:spacing w:line="360" w:lineRule="auto"/>
        <w:ind w:leftChars="-1" w:left="-2" w:firstLineChars="200" w:firstLine="420"/>
        <w:rPr>
          <w:rFonts w:ascii="宋体" w:hAnsi="宋体"/>
          <w:szCs w:val="32"/>
        </w:rPr>
      </w:pPr>
      <w:r>
        <w:rPr>
          <w:rFonts w:ascii="宋体" w:hAnsi="宋体" w:hint="eastAsia"/>
          <w:szCs w:val="32"/>
        </w:rPr>
        <w:t>2、审计署：《商业银行审计指南》，时代经济出版社，2014年</w:t>
      </w:r>
    </w:p>
    <w:p w:rsidR="00BB51FF" w:rsidRDefault="00BB51FF">
      <w:pPr>
        <w:spacing w:line="360" w:lineRule="auto"/>
        <w:ind w:leftChars="-1" w:left="-2" w:firstLineChars="200" w:firstLine="420"/>
        <w:rPr>
          <w:rFonts w:ascii="宋体" w:hAnsi="宋体"/>
          <w:szCs w:val="21"/>
        </w:rPr>
      </w:pPr>
      <w:r>
        <w:rPr>
          <w:rFonts w:ascii="宋体" w:hAnsi="宋体" w:hint="eastAsia"/>
          <w:szCs w:val="32"/>
        </w:rPr>
        <w:t>3、杨森：《金融审计》，陕西人民出版社，2004年。</w:t>
      </w:r>
    </w:p>
    <w:p w:rsidR="00BB51FF" w:rsidRDefault="00BB51FF">
      <w:pPr>
        <w:spacing w:line="360" w:lineRule="auto"/>
        <w:ind w:leftChars="-1" w:left="-2" w:firstLineChars="203" w:firstLine="426"/>
        <w:rPr>
          <w:rFonts w:ascii="宋体" w:hAnsi="宋体"/>
          <w:szCs w:val="26"/>
        </w:rPr>
      </w:pPr>
      <w:r>
        <w:rPr>
          <w:rFonts w:ascii="宋体" w:hAnsi="宋体" w:hint="eastAsia"/>
          <w:szCs w:val="26"/>
        </w:rPr>
        <w:t>4、课题组：《商业银行计算机审计方法体系研究》，时代经济出版社，2011年。</w:t>
      </w:r>
    </w:p>
    <w:p w:rsidR="00BB51FF" w:rsidRDefault="00BB51FF">
      <w:pPr>
        <w:spacing w:line="360" w:lineRule="auto"/>
        <w:ind w:leftChars="-1" w:left="-2" w:firstLineChars="203" w:firstLine="426"/>
        <w:rPr>
          <w:rFonts w:ascii="宋体" w:hAnsi="宋体"/>
          <w:szCs w:val="26"/>
        </w:rPr>
      </w:pPr>
      <w:r>
        <w:rPr>
          <w:rFonts w:ascii="宋体" w:hAnsi="宋体" w:hint="eastAsia"/>
          <w:szCs w:val="26"/>
        </w:rPr>
        <w:t>5、蒋建华：《商业银行内部控制评价》，复旦大学出版社，2012年。</w:t>
      </w:r>
    </w:p>
    <w:p w:rsidR="00BB51FF" w:rsidRDefault="00BB51FF">
      <w:pPr>
        <w:spacing w:line="360" w:lineRule="auto"/>
        <w:ind w:leftChars="-1" w:left="-2" w:firstLineChars="203" w:firstLine="426"/>
        <w:rPr>
          <w:rFonts w:ascii="宋体" w:hAnsi="宋体"/>
          <w:szCs w:val="32"/>
        </w:rPr>
      </w:pPr>
      <w:r>
        <w:rPr>
          <w:rFonts w:ascii="宋体" w:hAnsi="宋体" w:hint="eastAsia"/>
          <w:szCs w:val="32"/>
        </w:rPr>
        <w:t>专题网站：</w:t>
      </w:r>
    </w:p>
    <w:p w:rsidR="00BB51FF" w:rsidRDefault="00BB51FF">
      <w:pPr>
        <w:spacing w:line="360" w:lineRule="auto"/>
        <w:ind w:leftChars="-1" w:left="-2" w:firstLineChars="203" w:firstLine="426"/>
        <w:rPr>
          <w:rFonts w:ascii="宋体" w:hAnsi="宋体"/>
          <w:szCs w:val="32"/>
        </w:rPr>
      </w:pPr>
      <w:r>
        <w:rPr>
          <w:rFonts w:ascii="宋体" w:hAnsi="宋体" w:hint="eastAsia"/>
          <w:szCs w:val="32"/>
        </w:rPr>
        <w:t>1、中国审计教育网——金融版http://www.shenji.org/lunwen_list1.asp?category=金融</w:t>
      </w:r>
    </w:p>
    <w:p w:rsidR="00BB51FF" w:rsidRDefault="00BB51FF">
      <w:pPr>
        <w:spacing w:line="360" w:lineRule="auto"/>
        <w:ind w:leftChars="-1" w:left="-2" w:firstLineChars="203" w:firstLine="426"/>
        <w:rPr>
          <w:rFonts w:ascii="宋体" w:hAnsi="宋体"/>
          <w:szCs w:val="32"/>
        </w:rPr>
      </w:pPr>
      <w:r>
        <w:rPr>
          <w:rFonts w:ascii="宋体" w:hAnsi="宋体" w:hint="eastAsia"/>
          <w:szCs w:val="32"/>
        </w:rPr>
        <w:t>2、中国</w:t>
      </w:r>
      <w:proofErr w:type="gramStart"/>
      <w:r>
        <w:rPr>
          <w:rFonts w:ascii="宋体" w:hAnsi="宋体" w:hint="eastAsia"/>
          <w:szCs w:val="32"/>
        </w:rPr>
        <w:t>审计网中国</w:t>
      </w:r>
      <w:proofErr w:type="gramEnd"/>
      <w:r>
        <w:rPr>
          <w:rFonts w:ascii="宋体" w:hAnsi="宋体" w:hint="eastAsia"/>
          <w:szCs w:val="32"/>
        </w:rPr>
        <w:t>审计论坛</w:t>
      </w:r>
      <w:hyperlink r:id="rId7" w:history="1">
        <w:r>
          <w:rPr>
            <w:rStyle w:val="a4"/>
            <w:rFonts w:ascii="宋体" w:hAnsi="宋体"/>
            <w:szCs w:val="32"/>
          </w:rPr>
          <w:t>http://bbs.iaudit.cn</w:t>
        </w:r>
      </w:hyperlink>
    </w:p>
    <w:p w:rsidR="00BB51FF" w:rsidRDefault="00BB51FF">
      <w:pPr>
        <w:spacing w:line="360" w:lineRule="auto"/>
        <w:ind w:leftChars="-1" w:left="-2" w:firstLineChars="203" w:firstLine="426"/>
        <w:rPr>
          <w:rFonts w:ascii="宋体" w:hAnsi="宋体"/>
          <w:szCs w:val="32"/>
        </w:rPr>
      </w:pPr>
      <w:r>
        <w:rPr>
          <w:rFonts w:ascii="宋体" w:hAnsi="宋体" w:hint="eastAsia"/>
          <w:szCs w:val="32"/>
        </w:rPr>
        <w:t>3、中国审计署</w:t>
      </w:r>
      <w:hyperlink r:id="rId8" w:history="1">
        <w:r>
          <w:rPr>
            <w:rStyle w:val="a4"/>
            <w:rFonts w:ascii="宋体" w:hAnsi="宋体"/>
            <w:szCs w:val="32"/>
          </w:rPr>
          <w:t>http://www.audit.gov.cn</w:t>
        </w:r>
      </w:hyperlink>
    </w:p>
    <w:p w:rsidR="00BB51FF" w:rsidRDefault="00BB51FF">
      <w:pPr>
        <w:spacing w:line="360" w:lineRule="auto"/>
        <w:ind w:leftChars="-1" w:left="-2" w:firstLineChars="203" w:firstLine="426"/>
        <w:rPr>
          <w:rFonts w:ascii="宋体" w:hAnsi="宋体"/>
          <w:szCs w:val="32"/>
        </w:rPr>
      </w:pPr>
      <w:r>
        <w:rPr>
          <w:rFonts w:ascii="宋体" w:hAnsi="宋体" w:hint="eastAsia"/>
          <w:szCs w:val="32"/>
        </w:rPr>
        <w:lastRenderedPageBreak/>
        <w:t>4、无忧</w:t>
      </w:r>
      <w:proofErr w:type="gramStart"/>
      <w:r>
        <w:rPr>
          <w:rFonts w:ascii="宋体" w:hAnsi="宋体" w:hint="eastAsia"/>
          <w:szCs w:val="32"/>
        </w:rPr>
        <w:t>审计网</w:t>
      </w:r>
      <w:proofErr w:type="gramEnd"/>
      <w:r>
        <w:rPr>
          <w:rFonts w:ascii="宋体" w:hAnsi="宋体"/>
          <w:szCs w:val="32"/>
        </w:rPr>
        <w:t>http://www.51audit.com/bbs/forum.php</w:t>
      </w:r>
    </w:p>
    <w:p w:rsidR="00BB51FF" w:rsidRDefault="0038038F">
      <w:pPr>
        <w:spacing w:line="360" w:lineRule="auto"/>
        <w:outlineLvl w:val="0"/>
        <w:rPr>
          <w:rFonts w:ascii="黑体" w:eastAsia="黑体" w:hAnsi="宋体"/>
          <w:sz w:val="28"/>
          <w:szCs w:val="28"/>
        </w:rPr>
      </w:pPr>
      <w:r>
        <w:rPr>
          <w:rFonts w:ascii="黑体" w:eastAsia="黑体" w:hAnsi="宋体" w:hint="eastAsia"/>
          <w:sz w:val="28"/>
          <w:szCs w:val="28"/>
        </w:rPr>
        <w:t>五</w:t>
      </w:r>
      <w:r w:rsidR="00BB51FF">
        <w:rPr>
          <w:rFonts w:ascii="黑体" w:eastAsia="黑体" w:hAnsi="宋体" w:hint="eastAsia"/>
          <w:sz w:val="28"/>
          <w:szCs w:val="28"/>
        </w:rPr>
        <w:t>、教学要求</w:t>
      </w:r>
    </w:p>
    <w:p w:rsidR="00BB51FF" w:rsidRDefault="00BB51FF">
      <w:pPr>
        <w:spacing w:line="360" w:lineRule="auto"/>
        <w:ind w:firstLine="570"/>
        <w:rPr>
          <w:rFonts w:ascii="宋体" w:hAnsi="宋体" w:cs="宋体"/>
          <w:kern w:val="0"/>
          <w:szCs w:val="20"/>
        </w:rPr>
      </w:pPr>
      <w:r>
        <w:rPr>
          <w:rFonts w:ascii="宋体" w:hAnsi="宋体" w:cs="宋体" w:hint="eastAsia"/>
          <w:kern w:val="0"/>
          <w:szCs w:val="20"/>
        </w:rPr>
        <w:t>本课程重在介绍金融审计理论部分，要求教师具备金融、会计及审计知识背景，而且有一定的金融审计实务基础；教学准备需要充分查找典型案例，精心设计案例讨论的相关问题；教学方式以课堂讲授为主，辅以案例讨论，以及一定的课外拓展阅读。</w:t>
      </w:r>
    </w:p>
    <w:p w:rsidR="00BB51FF" w:rsidRDefault="00BB51FF">
      <w:pPr>
        <w:spacing w:line="360" w:lineRule="auto"/>
        <w:ind w:firstLine="570"/>
        <w:rPr>
          <w:rFonts w:ascii="宋体" w:hAnsi="宋体" w:cs="宋体"/>
          <w:kern w:val="0"/>
          <w:szCs w:val="20"/>
        </w:rPr>
      </w:pPr>
      <w:r>
        <w:rPr>
          <w:rFonts w:ascii="宋体" w:hAnsi="宋体" w:cs="宋体" w:hint="eastAsia"/>
          <w:kern w:val="0"/>
          <w:szCs w:val="20"/>
        </w:rPr>
        <w:t>本课程不做实践环节的要求。</w:t>
      </w:r>
    </w:p>
    <w:p w:rsidR="00BB51FF" w:rsidRDefault="0038038F">
      <w:pPr>
        <w:spacing w:line="360" w:lineRule="auto"/>
        <w:outlineLvl w:val="0"/>
        <w:rPr>
          <w:rFonts w:ascii="黑体" w:eastAsia="黑体" w:hAnsi="宋体"/>
          <w:sz w:val="28"/>
          <w:szCs w:val="28"/>
        </w:rPr>
      </w:pPr>
      <w:r>
        <w:rPr>
          <w:rFonts w:ascii="黑体" w:eastAsia="黑体" w:hAnsi="宋体" w:hint="eastAsia"/>
          <w:sz w:val="28"/>
          <w:szCs w:val="28"/>
        </w:rPr>
        <w:t>六</w:t>
      </w:r>
      <w:r w:rsidR="00BB51FF">
        <w:rPr>
          <w:rFonts w:ascii="黑体" w:eastAsia="黑体" w:hAnsi="宋体" w:hint="eastAsia"/>
          <w:sz w:val="28"/>
          <w:szCs w:val="28"/>
        </w:rPr>
        <w:t>、学习要求</w:t>
      </w:r>
    </w:p>
    <w:p w:rsidR="00BB51FF" w:rsidRDefault="00BB51FF">
      <w:pPr>
        <w:spacing w:line="360" w:lineRule="auto"/>
        <w:ind w:firstLine="570"/>
        <w:rPr>
          <w:rFonts w:ascii="宋体" w:hAnsi="宋体" w:cs="宋体"/>
          <w:kern w:val="0"/>
          <w:szCs w:val="20"/>
        </w:rPr>
      </w:pPr>
      <w:r>
        <w:rPr>
          <w:rFonts w:ascii="宋体" w:hAnsi="宋体" w:cs="宋体" w:hint="eastAsia"/>
          <w:kern w:val="0"/>
          <w:szCs w:val="20"/>
        </w:rPr>
        <w:t>学生需要按照本课程教学要求主动预习课程相关内容，积极参与课堂案例讨论，对教师布置的课外作业或扩展阅读资料能深入学习领会，结合自己兴趣特点，选择一种或几种具体的金融业务审计深入了解并掌握。</w:t>
      </w:r>
    </w:p>
    <w:p w:rsidR="00BB51FF" w:rsidRDefault="0038038F">
      <w:pPr>
        <w:spacing w:line="360" w:lineRule="auto"/>
        <w:outlineLvl w:val="0"/>
        <w:rPr>
          <w:rFonts w:ascii="宋体" w:hAnsi="宋体" w:cs="宋体"/>
          <w:kern w:val="0"/>
          <w:sz w:val="20"/>
          <w:szCs w:val="20"/>
        </w:rPr>
      </w:pPr>
      <w:r>
        <w:rPr>
          <w:rFonts w:ascii="黑体" w:eastAsia="黑体" w:hAnsi="宋体" w:hint="eastAsia"/>
          <w:sz w:val="28"/>
          <w:szCs w:val="28"/>
        </w:rPr>
        <w:t>七</w:t>
      </w:r>
      <w:r w:rsidR="00BB51FF">
        <w:rPr>
          <w:rFonts w:ascii="黑体" w:eastAsia="黑体" w:hAnsi="宋体" w:hint="eastAsia"/>
          <w:sz w:val="28"/>
          <w:szCs w:val="28"/>
        </w:rPr>
        <w:t>、考核方案</w:t>
      </w:r>
    </w:p>
    <w:p w:rsidR="00BB51FF" w:rsidRPr="0038038F" w:rsidRDefault="00BB51FF">
      <w:pPr>
        <w:spacing w:line="360" w:lineRule="auto"/>
        <w:ind w:firstLineChars="300" w:firstLine="630"/>
        <w:rPr>
          <w:rFonts w:ascii="宋体" w:hAnsi="宋体"/>
        </w:rPr>
      </w:pPr>
      <w:r w:rsidRPr="0038038F">
        <w:rPr>
          <w:rFonts w:ascii="宋体" w:hAnsi="宋体" w:hint="eastAsia"/>
        </w:rPr>
        <w:t>平时成绩和期末考试相结合。按各部分占总成绩的百分比计算，提问和考勤部分占10%，</w:t>
      </w:r>
      <w:proofErr w:type="gramStart"/>
      <w:r w:rsidRPr="0038038F">
        <w:rPr>
          <w:rFonts w:ascii="宋体" w:hAnsi="宋体" w:hint="eastAsia"/>
        </w:rPr>
        <w:t>作业占</w:t>
      </w:r>
      <w:proofErr w:type="gramEnd"/>
      <w:r w:rsidRPr="0038038F">
        <w:rPr>
          <w:rFonts w:ascii="宋体" w:hAnsi="宋体" w:hint="eastAsia"/>
        </w:rPr>
        <w:t>15%，期中</w:t>
      </w:r>
      <w:proofErr w:type="gramStart"/>
      <w:r w:rsidRPr="0038038F">
        <w:rPr>
          <w:rFonts w:ascii="宋体" w:hAnsi="宋体" w:hint="eastAsia"/>
        </w:rPr>
        <w:t>检查占</w:t>
      </w:r>
      <w:proofErr w:type="gramEnd"/>
      <w:r w:rsidRPr="0038038F">
        <w:rPr>
          <w:rFonts w:ascii="宋体" w:hAnsi="宋体" w:hint="eastAsia"/>
        </w:rPr>
        <w:t>15%，期末</w:t>
      </w:r>
      <w:proofErr w:type="gramStart"/>
      <w:r w:rsidRPr="0038038F">
        <w:rPr>
          <w:rFonts w:ascii="宋体" w:hAnsi="宋体" w:hint="eastAsia"/>
        </w:rPr>
        <w:t>考试占</w:t>
      </w:r>
      <w:proofErr w:type="gramEnd"/>
      <w:r w:rsidRPr="0038038F">
        <w:rPr>
          <w:rFonts w:ascii="宋体" w:hAnsi="宋体" w:hint="eastAsia"/>
        </w:rPr>
        <w:t>60%。</w:t>
      </w:r>
    </w:p>
    <w:p w:rsidR="00BB51FF" w:rsidRDefault="00BB51FF">
      <w:pPr>
        <w:spacing w:line="360" w:lineRule="auto"/>
        <w:ind w:firstLineChars="300" w:firstLine="630"/>
        <w:rPr>
          <w:rFonts w:ascii="宋体" w:hAnsi="宋体"/>
        </w:rPr>
      </w:pPr>
    </w:p>
    <w:p w:rsidR="00BB51FF" w:rsidRDefault="00BB51FF">
      <w:pPr>
        <w:spacing w:line="360" w:lineRule="auto"/>
        <w:ind w:firstLineChars="300" w:firstLine="630"/>
        <w:rPr>
          <w:rFonts w:ascii="宋体" w:hAnsi="宋体"/>
        </w:rPr>
      </w:pPr>
    </w:p>
    <w:p w:rsidR="00BB51FF" w:rsidRDefault="00BB51FF">
      <w:pPr>
        <w:spacing w:line="360" w:lineRule="auto"/>
        <w:ind w:firstLineChars="300" w:firstLine="630"/>
        <w:rPr>
          <w:rFonts w:ascii="宋体" w:hAnsi="宋体"/>
        </w:rPr>
      </w:pPr>
    </w:p>
    <w:p w:rsidR="00BB51FF" w:rsidRDefault="00BB51FF">
      <w:pPr>
        <w:spacing w:line="360" w:lineRule="auto"/>
        <w:ind w:firstLineChars="300" w:firstLine="630"/>
        <w:rPr>
          <w:rFonts w:ascii="宋体" w:hAnsi="宋体"/>
        </w:rPr>
      </w:pPr>
    </w:p>
    <w:p w:rsidR="00BB51FF" w:rsidRDefault="00BB51FF">
      <w:pPr>
        <w:spacing w:line="360" w:lineRule="auto"/>
        <w:ind w:firstLineChars="300" w:firstLine="630"/>
        <w:rPr>
          <w:rFonts w:ascii="宋体" w:hAnsi="宋体"/>
        </w:rPr>
      </w:pPr>
    </w:p>
    <w:p w:rsidR="00BB51FF" w:rsidRDefault="00BB51FF">
      <w:pPr>
        <w:spacing w:line="360" w:lineRule="auto"/>
        <w:ind w:firstLineChars="300" w:firstLine="630"/>
        <w:rPr>
          <w:rFonts w:ascii="宋体" w:hAnsi="宋体"/>
        </w:rPr>
      </w:pPr>
    </w:p>
    <w:p w:rsidR="00BB51FF" w:rsidRDefault="00BB51FF">
      <w:pPr>
        <w:spacing w:line="360" w:lineRule="auto"/>
        <w:ind w:firstLineChars="300" w:firstLine="630"/>
        <w:rPr>
          <w:rFonts w:ascii="宋体" w:hAnsi="宋体"/>
        </w:rPr>
      </w:pPr>
    </w:p>
    <w:p w:rsidR="00BB51FF" w:rsidRDefault="00BB51FF">
      <w:pPr>
        <w:spacing w:line="360" w:lineRule="auto"/>
        <w:ind w:firstLineChars="300" w:firstLine="630"/>
        <w:rPr>
          <w:rFonts w:ascii="宋体" w:hAnsi="宋体"/>
        </w:rPr>
      </w:pPr>
    </w:p>
    <w:p w:rsidR="00BB51FF" w:rsidRDefault="00BB51FF">
      <w:pPr>
        <w:spacing w:line="360" w:lineRule="auto"/>
        <w:ind w:firstLineChars="300" w:firstLine="630"/>
        <w:rPr>
          <w:rFonts w:ascii="宋体" w:hAnsi="宋体"/>
        </w:rPr>
      </w:pPr>
    </w:p>
    <w:p w:rsidR="00BB51FF" w:rsidRDefault="00BB51FF">
      <w:pPr>
        <w:spacing w:line="360" w:lineRule="auto"/>
        <w:ind w:firstLineChars="300" w:firstLine="630"/>
        <w:rPr>
          <w:rFonts w:ascii="宋体" w:hAnsi="宋体"/>
        </w:rPr>
      </w:pPr>
    </w:p>
    <w:p w:rsidR="00BB51FF" w:rsidRDefault="00BB51FF">
      <w:pPr>
        <w:spacing w:line="360" w:lineRule="auto"/>
        <w:ind w:firstLineChars="300" w:firstLine="630"/>
        <w:rPr>
          <w:rFonts w:ascii="宋体" w:hAnsi="宋体"/>
        </w:rPr>
      </w:pPr>
    </w:p>
    <w:p w:rsidR="00BB51FF" w:rsidRDefault="00BB51FF">
      <w:pPr>
        <w:spacing w:line="360" w:lineRule="auto"/>
        <w:ind w:firstLineChars="300" w:firstLine="630"/>
        <w:rPr>
          <w:rFonts w:ascii="宋体" w:hAnsi="宋体"/>
        </w:rPr>
      </w:pPr>
    </w:p>
    <w:p w:rsidR="00BB51FF" w:rsidRDefault="00BB51FF">
      <w:pPr>
        <w:spacing w:line="360" w:lineRule="auto"/>
        <w:ind w:firstLineChars="300" w:firstLine="630"/>
        <w:rPr>
          <w:rFonts w:ascii="宋体" w:hAnsi="宋体"/>
        </w:rPr>
      </w:pPr>
    </w:p>
    <w:p w:rsidR="00BB51FF" w:rsidRDefault="00BB51FF">
      <w:pPr>
        <w:spacing w:line="360" w:lineRule="auto"/>
        <w:ind w:firstLineChars="300" w:firstLine="630"/>
        <w:rPr>
          <w:rFonts w:ascii="宋体" w:hAnsi="宋体"/>
        </w:rPr>
      </w:pPr>
    </w:p>
    <w:p w:rsidR="00BB51FF" w:rsidRDefault="00BB51FF">
      <w:pPr>
        <w:spacing w:line="360" w:lineRule="auto"/>
        <w:ind w:firstLineChars="300" w:firstLine="630"/>
        <w:rPr>
          <w:rFonts w:ascii="宋体" w:hAnsi="宋体"/>
        </w:rPr>
      </w:pPr>
    </w:p>
    <w:p w:rsidR="00BB51FF" w:rsidRDefault="00BB51FF">
      <w:pPr>
        <w:spacing w:line="360" w:lineRule="auto"/>
        <w:ind w:firstLineChars="300" w:firstLine="630"/>
        <w:rPr>
          <w:rFonts w:ascii="宋体" w:hAnsi="宋体"/>
        </w:rPr>
      </w:pPr>
    </w:p>
    <w:p w:rsidR="00BB51FF" w:rsidRDefault="00BB51FF">
      <w:pPr>
        <w:spacing w:line="360" w:lineRule="auto"/>
        <w:ind w:firstLineChars="300" w:firstLine="630"/>
        <w:rPr>
          <w:rFonts w:ascii="宋体" w:hAnsi="宋体"/>
        </w:rPr>
      </w:pPr>
    </w:p>
    <w:p w:rsidR="00BB51FF" w:rsidRDefault="00BB51FF">
      <w:pPr>
        <w:spacing w:line="360" w:lineRule="auto"/>
        <w:ind w:firstLineChars="300" w:firstLine="600"/>
        <w:rPr>
          <w:rFonts w:ascii="宋体" w:hAnsi="宋体" w:cs="宋体"/>
          <w:kern w:val="0"/>
          <w:sz w:val="20"/>
          <w:szCs w:val="20"/>
        </w:rPr>
      </w:pPr>
    </w:p>
    <w:p w:rsidR="00BB51FF" w:rsidRDefault="00BB51FF">
      <w:pPr>
        <w:adjustRightInd w:val="0"/>
        <w:snapToGrid w:val="0"/>
        <w:spacing w:line="300" w:lineRule="auto"/>
        <w:jc w:val="center"/>
        <w:rPr>
          <w:rFonts w:ascii="黑体" w:eastAsia="黑体" w:hAnsi="宋体"/>
          <w:b/>
          <w:sz w:val="32"/>
        </w:rPr>
      </w:pPr>
      <w:r>
        <w:rPr>
          <w:rFonts w:ascii="黑体" w:eastAsia="黑体" w:hint="eastAsia"/>
          <w:sz w:val="32"/>
          <w:szCs w:val="32"/>
        </w:rPr>
        <w:t>第</w:t>
      </w:r>
      <w:r>
        <w:rPr>
          <w:rFonts w:ascii="黑体" w:eastAsia="黑体"/>
          <w:sz w:val="32"/>
          <w:szCs w:val="32"/>
        </w:rPr>
        <w:t>二</w:t>
      </w:r>
      <w:r>
        <w:rPr>
          <w:rFonts w:ascii="黑体" w:eastAsia="黑体" w:hint="eastAsia"/>
          <w:sz w:val="32"/>
          <w:szCs w:val="32"/>
        </w:rPr>
        <w:t xml:space="preserve">部分 </w:t>
      </w:r>
      <w:r>
        <w:rPr>
          <w:rFonts w:ascii="黑体" w:eastAsia="黑体" w:hAnsi="宋体" w:hint="eastAsia"/>
          <w:b/>
          <w:sz w:val="32"/>
          <w:szCs w:val="32"/>
        </w:rPr>
        <w:t xml:space="preserve"> </w:t>
      </w:r>
      <w:r>
        <w:rPr>
          <w:rFonts w:ascii="黑体" w:eastAsia="黑体" w:hAnsi="宋体"/>
          <w:b/>
          <w:sz w:val="32"/>
        </w:rPr>
        <w:t>课程教学</w:t>
      </w:r>
      <w:r>
        <w:rPr>
          <w:rFonts w:ascii="黑体" w:eastAsia="黑体" w:hAnsi="宋体" w:hint="eastAsia"/>
          <w:b/>
          <w:sz w:val="32"/>
        </w:rPr>
        <w:t>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11"/>
        <w:gridCol w:w="2124"/>
        <w:gridCol w:w="1132"/>
        <w:gridCol w:w="1077"/>
        <w:gridCol w:w="1391"/>
        <w:gridCol w:w="1062"/>
      </w:tblGrid>
      <w:tr w:rsidR="00BB51FF">
        <w:trPr>
          <w:trHeight w:val="575"/>
          <w:jc w:val="center"/>
        </w:trPr>
        <w:tc>
          <w:tcPr>
            <w:tcW w:w="1311" w:type="dxa"/>
            <w:vAlign w:val="center"/>
          </w:tcPr>
          <w:p w:rsidR="00BB51FF" w:rsidRDefault="00BB51FF">
            <w:pPr>
              <w:jc w:val="center"/>
              <w:rPr>
                <w:rFonts w:ascii="宋体" w:hAnsi="宋体"/>
                <w:b/>
              </w:rPr>
            </w:pPr>
            <w:r>
              <w:rPr>
                <w:rFonts w:ascii="宋体" w:hAnsi="宋体"/>
                <w:b/>
              </w:rPr>
              <w:lastRenderedPageBreak/>
              <w:t>授课章节</w:t>
            </w:r>
          </w:p>
        </w:tc>
        <w:tc>
          <w:tcPr>
            <w:tcW w:w="2124" w:type="dxa"/>
            <w:vAlign w:val="center"/>
          </w:tcPr>
          <w:p w:rsidR="00BB51FF" w:rsidRDefault="00BB51FF">
            <w:pPr>
              <w:jc w:val="center"/>
              <w:rPr>
                <w:rFonts w:ascii="宋体" w:hAnsi="宋体"/>
                <w:b/>
              </w:rPr>
            </w:pPr>
            <w:r>
              <w:rPr>
                <w:rFonts w:ascii="宋体" w:hAnsi="宋体"/>
                <w:b/>
              </w:rPr>
              <w:t>知识点</w:t>
            </w:r>
          </w:p>
        </w:tc>
        <w:tc>
          <w:tcPr>
            <w:tcW w:w="1132" w:type="dxa"/>
            <w:vAlign w:val="center"/>
          </w:tcPr>
          <w:p w:rsidR="00BB51FF" w:rsidRDefault="00BB51FF">
            <w:pPr>
              <w:jc w:val="center"/>
              <w:rPr>
                <w:rFonts w:ascii="宋体" w:hAnsi="宋体"/>
                <w:b/>
              </w:rPr>
            </w:pPr>
            <w:r>
              <w:rPr>
                <w:rFonts w:ascii="宋体" w:hAnsi="宋体"/>
                <w:b/>
              </w:rPr>
              <w:t>学术动态</w:t>
            </w:r>
          </w:p>
        </w:tc>
        <w:tc>
          <w:tcPr>
            <w:tcW w:w="1077" w:type="dxa"/>
            <w:vAlign w:val="center"/>
          </w:tcPr>
          <w:p w:rsidR="00BB51FF" w:rsidRDefault="00BB51FF">
            <w:pPr>
              <w:jc w:val="center"/>
              <w:rPr>
                <w:rFonts w:ascii="宋体" w:hAnsi="宋体"/>
                <w:b/>
              </w:rPr>
            </w:pPr>
            <w:r>
              <w:rPr>
                <w:rFonts w:ascii="宋体" w:hAnsi="宋体" w:hint="eastAsia"/>
                <w:b/>
              </w:rPr>
              <w:t>教学时数</w:t>
            </w:r>
          </w:p>
        </w:tc>
        <w:tc>
          <w:tcPr>
            <w:tcW w:w="1391" w:type="dxa"/>
            <w:vAlign w:val="center"/>
          </w:tcPr>
          <w:p w:rsidR="00BB51FF" w:rsidRDefault="00BB51FF">
            <w:pPr>
              <w:jc w:val="center"/>
              <w:rPr>
                <w:rFonts w:ascii="宋体" w:hAnsi="宋体"/>
                <w:b/>
              </w:rPr>
            </w:pPr>
            <w:r>
              <w:rPr>
                <w:rFonts w:ascii="宋体" w:hAnsi="宋体"/>
                <w:b/>
              </w:rPr>
              <w:t>要求</w:t>
            </w:r>
          </w:p>
        </w:tc>
        <w:tc>
          <w:tcPr>
            <w:tcW w:w="1062" w:type="dxa"/>
            <w:vAlign w:val="center"/>
          </w:tcPr>
          <w:p w:rsidR="00BB51FF" w:rsidRDefault="00BB51FF">
            <w:pPr>
              <w:jc w:val="center"/>
              <w:rPr>
                <w:rFonts w:ascii="宋体" w:hAnsi="宋体"/>
                <w:b/>
              </w:rPr>
            </w:pPr>
            <w:r>
              <w:rPr>
                <w:rFonts w:ascii="宋体" w:hAnsi="宋体" w:hint="eastAsia"/>
                <w:b/>
              </w:rPr>
              <w:t>备注</w:t>
            </w:r>
          </w:p>
        </w:tc>
      </w:tr>
      <w:tr w:rsidR="00BB51FF">
        <w:trPr>
          <w:trHeight w:val="796"/>
          <w:jc w:val="center"/>
        </w:trPr>
        <w:tc>
          <w:tcPr>
            <w:tcW w:w="1311" w:type="dxa"/>
            <w:vAlign w:val="center"/>
          </w:tcPr>
          <w:p w:rsidR="00BB51FF" w:rsidRDefault="00BB51FF">
            <w:pPr>
              <w:jc w:val="center"/>
            </w:pPr>
            <w:r>
              <w:rPr>
                <w:rFonts w:hint="eastAsia"/>
              </w:rPr>
              <w:t>第一章</w:t>
            </w:r>
          </w:p>
        </w:tc>
        <w:tc>
          <w:tcPr>
            <w:tcW w:w="2124" w:type="dxa"/>
            <w:vAlign w:val="center"/>
          </w:tcPr>
          <w:p w:rsidR="00BB51FF" w:rsidRDefault="00BB51FF" w:rsidP="0034554C">
            <w:pPr>
              <w:jc w:val="center"/>
            </w:pPr>
            <w:r>
              <w:rPr>
                <w:rFonts w:hint="eastAsia"/>
              </w:rPr>
              <w:t>金融审计</w:t>
            </w:r>
            <w:r w:rsidR="0034554C">
              <w:rPr>
                <w:rFonts w:hint="eastAsia"/>
              </w:rPr>
              <w:t>概念、特点、目标</w:t>
            </w:r>
          </w:p>
        </w:tc>
        <w:tc>
          <w:tcPr>
            <w:tcW w:w="1132" w:type="dxa"/>
            <w:vAlign w:val="center"/>
          </w:tcPr>
          <w:p w:rsidR="00BB51FF" w:rsidRDefault="00BB51FF">
            <w:pPr>
              <w:jc w:val="center"/>
            </w:pPr>
          </w:p>
        </w:tc>
        <w:tc>
          <w:tcPr>
            <w:tcW w:w="1077" w:type="dxa"/>
            <w:vAlign w:val="center"/>
          </w:tcPr>
          <w:p w:rsidR="00BB51FF" w:rsidRDefault="00BB51FF">
            <w:pPr>
              <w:jc w:val="center"/>
            </w:pPr>
            <w:r>
              <w:rPr>
                <w:rFonts w:hint="eastAsia"/>
              </w:rPr>
              <w:t>4</w:t>
            </w:r>
          </w:p>
        </w:tc>
        <w:tc>
          <w:tcPr>
            <w:tcW w:w="1391" w:type="dxa"/>
            <w:vAlign w:val="center"/>
          </w:tcPr>
          <w:p w:rsidR="00BB51FF" w:rsidRDefault="00BB51FF">
            <w:pPr>
              <w:jc w:val="center"/>
            </w:pPr>
            <w:r>
              <w:t>精通</w:t>
            </w:r>
          </w:p>
        </w:tc>
        <w:tc>
          <w:tcPr>
            <w:tcW w:w="1062" w:type="dxa"/>
            <w:vAlign w:val="center"/>
          </w:tcPr>
          <w:p w:rsidR="00BB51FF" w:rsidRDefault="00BB51FF">
            <w:pPr>
              <w:jc w:val="center"/>
            </w:pPr>
            <w:r>
              <w:rPr>
                <w:rFonts w:hint="eastAsia"/>
              </w:rPr>
              <w:t>作业</w:t>
            </w:r>
          </w:p>
        </w:tc>
      </w:tr>
      <w:tr w:rsidR="00BB51FF">
        <w:trPr>
          <w:trHeight w:val="411"/>
          <w:jc w:val="center"/>
        </w:trPr>
        <w:tc>
          <w:tcPr>
            <w:tcW w:w="1311" w:type="dxa"/>
            <w:vAlign w:val="center"/>
          </w:tcPr>
          <w:p w:rsidR="00BB51FF" w:rsidRDefault="00BB51FF">
            <w:pPr>
              <w:jc w:val="center"/>
            </w:pPr>
            <w:r>
              <w:rPr>
                <w:rFonts w:hint="eastAsia"/>
              </w:rPr>
              <w:t>第二章</w:t>
            </w:r>
          </w:p>
        </w:tc>
        <w:tc>
          <w:tcPr>
            <w:tcW w:w="2124" w:type="dxa"/>
            <w:vAlign w:val="center"/>
          </w:tcPr>
          <w:p w:rsidR="00BB51FF" w:rsidRDefault="00BB51FF">
            <w:pPr>
              <w:jc w:val="center"/>
            </w:pPr>
            <w:r>
              <w:rPr>
                <w:rFonts w:hint="eastAsia"/>
              </w:rPr>
              <w:t>金融审计程序</w:t>
            </w:r>
            <w:r w:rsidR="0034554C">
              <w:rPr>
                <w:rFonts w:hint="eastAsia"/>
              </w:rPr>
              <w:t>、方法、证据</w:t>
            </w:r>
          </w:p>
          <w:p w:rsidR="00BB51FF" w:rsidRDefault="00BB51FF">
            <w:pPr>
              <w:jc w:val="center"/>
            </w:pPr>
            <w:r>
              <w:rPr>
                <w:rFonts w:hint="eastAsia"/>
              </w:rPr>
              <w:t>审计风险</w:t>
            </w:r>
          </w:p>
          <w:p w:rsidR="00BB51FF" w:rsidRDefault="00BB51FF">
            <w:pPr>
              <w:jc w:val="center"/>
            </w:pPr>
            <w:r>
              <w:rPr>
                <w:rFonts w:hint="eastAsia"/>
              </w:rPr>
              <w:t>审计档案</w:t>
            </w:r>
          </w:p>
          <w:p w:rsidR="00BB51FF" w:rsidRDefault="00BB51FF">
            <w:pPr>
              <w:jc w:val="center"/>
            </w:pPr>
            <w:r>
              <w:rPr>
                <w:rFonts w:hint="eastAsia"/>
              </w:rPr>
              <w:t>风险评估程序</w:t>
            </w:r>
          </w:p>
          <w:p w:rsidR="00BB51FF" w:rsidRDefault="00BB51FF">
            <w:pPr>
              <w:jc w:val="center"/>
            </w:pPr>
            <w:r>
              <w:rPr>
                <w:rFonts w:hint="eastAsia"/>
              </w:rPr>
              <w:t>金融审计证据</w:t>
            </w:r>
          </w:p>
          <w:p w:rsidR="00BB51FF" w:rsidRDefault="00BB51FF">
            <w:pPr>
              <w:jc w:val="center"/>
            </w:pPr>
            <w:r>
              <w:rPr>
                <w:rFonts w:hint="eastAsia"/>
              </w:rPr>
              <w:t>控制测试</w:t>
            </w:r>
          </w:p>
          <w:p w:rsidR="00BB51FF" w:rsidRDefault="00BB51FF">
            <w:pPr>
              <w:jc w:val="center"/>
            </w:pPr>
            <w:r>
              <w:rPr>
                <w:rFonts w:hint="eastAsia"/>
              </w:rPr>
              <w:t>实质性程序</w:t>
            </w:r>
          </w:p>
          <w:p w:rsidR="00BB51FF" w:rsidRDefault="00BB51FF">
            <w:pPr>
              <w:jc w:val="center"/>
            </w:pPr>
            <w:r>
              <w:rPr>
                <w:rFonts w:hint="eastAsia"/>
              </w:rPr>
              <w:t>审计重要性水平</w:t>
            </w:r>
          </w:p>
          <w:p w:rsidR="00BB51FF" w:rsidRDefault="00BB51FF">
            <w:pPr>
              <w:jc w:val="center"/>
            </w:pPr>
            <w:r>
              <w:rPr>
                <w:rFonts w:hint="eastAsia"/>
              </w:rPr>
              <w:t>审计工作底稿</w:t>
            </w:r>
          </w:p>
          <w:p w:rsidR="00BB51FF" w:rsidRDefault="00BB51FF">
            <w:pPr>
              <w:jc w:val="center"/>
            </w:pPr>
            <w:r>
              <w:rPr>
                <w:rFonts w:hint="eastAsia"/>
              </w:rPr>
              <w:t>审计报告</w:t>
            </w:r>
          </w:p>
        </w:tc>
        <w:tc>
          <w:tcPr>
            <w:tcW w:w="1132" w:type="dxa"/>
            <w:vAlign w:val="center"/>
          </w:tcPr>
          <w:p w:rsidR="00BB51FF" w:rsidRDefault="00BB51FF">
            <w:pPr>
              <w:jc w:val="center"/>
            </w:pPr>
            <w:r>
              <w:rPr>
                <w:rFonts w:hint="eastAsia"/>
              </w:rPr>
              <w:t>讨论</w:t>
            </w:r>
          </w:p>
        </w:tc>
        <w:tc>
          <w:tcPr>
            <w:tcW w:w="1077" w:type="dxa"/>
            <w:vAlign w:val="center"/>
          </w:tcPr>
          <w:p w:rsidR="00BB51FF" w:rsidRDefault="00BB51FF">
            <w:pPr>
              <w:jc w:val="center"/>
            </w:pPr>
            <w:r>
              <w:rPr>
                <w:rFonts w:hint="eastAsia"/>
              </w:rPr>
              <w:t>4</w:t>
            </w:r>
          </w:p>
        </w:tc>
        <w:tc>
          <w:tcPr>
            <w:tcW w:w="1391" w:type="dxa"/>
            <w:vAlign w:val="center"/>
          </w:tcPr>
          <w:p w:rsidR="00BB51FF" w:rsidRDefault="00BB51FF">
            <w:pPr>
              <w:jc w:val="center"/>
            </w:pPr>
            <w:r>
              <w:t>精通</w:t>
            </w:r>
          </w:p>
        </w:tc>
        <w:tc>
          <w:tcPr>
            <w:tcW w:w="1062" w:type="dxa"/>
            <w:vAlign w:val="center"/>
          </w:tcPr>
          <w:p w:rsidR="00BB51FF" w:rsidRDefault="00BB51FF">
            <w:pPr>
              <w:jc w:val="center"/>
            </w:pPr>
          </w:p>
        </w:tc>
      </w:tr>
      <w:tr w:rsidR="00BB51FF">
        <w:trPr>
          <w:trHeight w:val="411"/>
          <w:jc w:val="center"/>
        </w:trPr>
        <w:tc>
          <w:tcPr>
            <w:tcW w:w="1311"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第三章</w:t>
            </w:r>
          </w:p>
        </w:tc>
        <w:tc>
          <w:tcPr>
            <w:tcW w:w="2124"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经济责任审计</w:t>
            </w:r>
          </w:p>
          <w:p w:rsidR="00BB51FF" w:rsidRDefault="00BB51FF">
            <w:pPr>
              <w:jc w:val="center"/>
            </w:pPr>
            <w:r>
              <w:rPr>
                <w:rFonts w:hint="eastAsia"/>
              </w:rPr>
              <w:t>专项审计</w:t>
            </w:r>
          </w:p>
          <w:p w:rsidR="00BB51FF" w:rsidRDefault="00BB51FF">
            <w:pPr>
              <w:jc w:val="center"/>
            </w:pPr>
            <w:r>
              <w:rPr>
                <w:rFonts w:hint="eastAsia"/>
              </w:rPr>
              <w:t>计算机辅助审计</w:t>
            </w:r>
          </w:p>
          <w:p w:rsidR="00BB51FF" w:rsidRDefault="00BB51FF">
            <w:pPr>
              <w:jc w:val="center"/>
            </w:pPr>
            <w:r>
              <w:rPr>
                <w:rFonts w:hint="eastAsia"/>
              </w:rPr>
              <w:t>风险基础审计</w:t>
            </w:r>
          </w:p>
          <w:p w:rsidR="00BB51FF" w:rsidRDefault="00BB51FF">
            <w:pPr>
              <w:jc w:val="center"/>
            </w:pPr>
            <w:r>
              <w:rPr>
                <w:rFonts w:hint="eastAsia"/>
              </w:rPr>
              <w:t xml:space="preserve">  </w:t>
            </w:r>
            <w:r>
              <w:rPr>
                <w:rFonts w:hint="eastAsia"/>
              </w:rPr>
              <w:t>事前审计</w:t>
            </w:r>
          </w:p>
          <w:p w:rsidR="00BB51FF" w:rsidRDefault="00BB51FF">
            <w:pPr>
              <w:jc w:val="center"/>
            </w:pPr>
            <w:r>
              <w:rPr>
                <w:rFonts w:hint="eastAsia"/>
              </w:rPr>
              <w:t>现场审计</w:t>
            </w:r>
          </w:p>
          <w:p w:rsidR="00BB51FF" w:rsidRDefault="00BB51FF">
            <w:pPr>
              <w:jc w:val="center"/>
            </w:pPr>
            <w:r>
              <w:rPr>
                <w:rFonts w:hint="eastAsia"/>
              </w:rPr>
              <w:t>非现场审计</w:t>
            </w:r>
          </w:p>
          <w:p w:rsidR="00BB51FF" w:rsidRDefault="00BB51FF">
            <w:pPr>
              <w:jc w:val="center"/>
            </w:pPr>
            <w:r>
              <w:rPr>
                <w:rFonts w:hint="eastAsia"/>
              </w:rPr>
              <w:t>绩效审计</w:t>
            </w:r>
          </w:p>
          <w:p w:rsidR="00BB51FF" w:rsidRDefault="00BB51FF">
            <w:pPr>
              <w:jc w:val="center"/>
            </w:pPr>
            <w:r>
              <w:rPr>
                <w:rFonts w:hint="eastAsia"/>
              </w:rPr>
              <w:t>审计抽样技术</w:t>
            </w:r>
          </w:p>
        </w:tc>
        <w:tc>
          <w:tcPr>
            <w:tcW w:w="1132"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审计方法研讨</w:t>
            </w:r>
          </w:p>
        </w:tc>
        <w:tc>
          <w:tcPr>
            <w:tcW w:w="1077"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4</w:t>
            </w:r>
          </w:p>
        </w:tc>
        <w:tc>
          <w:tcPr>
            <w:tcW w:w="1391"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t>掌握</w:t>
            </w:r>
          </w:p>
        </w:tc>
        <w:tc>
          <w:tcPr>
            <w:tcW w:w="1062"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p>
        </w:tc>
      </w:tr>
      <w:tr w:rsidR="00BB51FF">
        <w:trPr>
          <w:trHeight w:val="411"/>
          <w:jc w:val="center"/>
        </w:trPr>
        <w:tc>
          <w:tcPr>
            <w:tcW w:w="1311"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第四章</w:t>
            </w:r>
          </w:p>
        </w:tc>
        <w:tc>
          <w:tcPr>
            <w:tcW w:w="2124"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内部控制控制环境</w:t>
            </w:r>
          </w:p>
          <w:p w:rsidR="00BB51FF" w:rsidRDefault="00BB51FF">
            <w:pPr>
              <w:jc w:val="center"/>
            </w:pPr>
            <w:r>
              <w:rPr>
                <w:rFonts w:hint="eastAsia"/>
              </w:rPr>
              <w:t>风险评估</w:t>
            </w:r>
          </w:p>
          <w:p w:rsidR="00BB51FF" w:rsidRDefault="00BB51FF">
            <w:pPr>
              <w:jc w:val="center"/>
            </w:pPr>
            <w:r>
              <w:rPr>
                <w:rFonts w:hint="eastAsia"/>
              </w:rPr>
              <w:t>信息与沟通</w:t>
            </w:r>
          </w:p>
          <w:p w:rsidR="00BB51FF" w:rsidRDefault="00BB51FF">
            <w:pPr>
              <w:jc w:val="center"/>
            </w:pPr>
            <w:r>
              <w:rPr>
                <w:rFonts w:hint="eastAsia"/>
              </w:rPr>
              <w:t>控制活动</w:t>
            </w:r>
          </w:p>
          <w:p w:rsidR="00BB51FF" w:rsidRDefault="00BB51FF">
            <w:pPr>
              <w:jc w:val="center"/>
            </w:pPr>
            <w:r>
              <w:rPr>
                <w:rFonts w:hint="eastAsia"/>
              </w:rPr>
              <w:t>财务报告控制</w:t>
            </w:r>
          </w:p>
          <w:p w:rsidR="00BB51FF" w:rsidRDefault="00BB51FF">
            <w:pPr>
              <w:jc w:val="center"/>
            </w:pPr>
            <w:r>
              <w:rPr>
                <w:rFonts w:hint="eastAsia"/>
              </w:rPr>
              <w:t>会计控制</w:t>
            </w:r>
          </w:p>
          <w:p w:rsidR="00BB51FF" w:rsidRDefault="00BB51FF">
            <w:pPr>
              <w:jc w:val="center"/>
            </w:pPr>
            <w:r>
              <w:rPr>
                <w:rFonts w:hint="eastAsia"/>
              </w:rPr>
              <w:t>管理控制</w:t>
            </w:r>
          </w:p>
        </w:tc>
        <w:tc>
          <w:tcPr>
            <w:tcW w:w="1132"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p>
        </w:tc>
        <w:tc>
          <w:tcPr>
            <w:tcW w:w="1077"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2</w:t>
            </w:r>
          </w:p>
        </w:tc>
        <w:tc>
          <w:tcPr>
            <w:tcW w:w="1391"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t>掌握</w:t>
            </w:r>
          </w:p>
        </w:tc>
        <w:tc>
          <w:tcPr>
            <w:tcW w:w="1062"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p>
        </w:tc>
      </w:tr>
      <w:tr w:rsidR="00BB51FF">
        <w:trPr>
          <w:trHeight w:val="411"/>
          <w:jc w:val="center"/>
        </w:trPr>
        <w:tc>
          <w:tcPr>
            <w:tcW w:w="1311"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第五章</w:t>
            </w:r>
          </w:p>
        </w:tc>
        <w:tc>
          <w:tcPr>
            <w:tcW w:w="2124"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贷款五级分类审计</w:t>
            </w:r>
          </w:p>
          <w:p w:rsidR="00BB51FF" w:rsidRDefault="00BB51FF">
            <w:pPr>
              <w:jc w:val="center"/>
            </w:pPr>
            <w:r>
              <w:rPr>
                <w:rFonts w:hint="eastAsia"/>
              </w:rPr>
              <w:t>担保贷款审计</w:t>
            </w:r>
          </w:p>
          <w:p w:rsidR="00BB51FF" w:rsidRDefault="00BB51FF">
            <w:pPr>
              <w:jc w:val="center"/>
            </w:pPr>
            <w:r>
              <w:rPr>
                <w:rFonts w:hint="eastAsia"/>
              </w:rPr>
              <w:t>贸易融资审计</w:t>
            </w:r>
          </w:p>
          <w:p w:rsidR="00BB51FF" w:rsidRDefault="00BB51FF">
            <w:pPr>
              <w:jc w:val="center"/>
            </w:pPr>
            <w:r>
              <w:rPr>
                <w:rFonts w:hint="eastAsia"/>
              </w:rPr>
              <w:t>法人贷款审计</w:t>
            </w:r>
          </w:p>
          <w:p w:rsidR="00BB51FF" w:rsidRDefault="00BB51FF">
            <w:pPr>
              <w:jc w:val="center"/>
            </w:pPr>
            <w:r>
              <w:rPr>
                <w:rFonts w:hint="eastAsia"/>
              </w:rPr>
              <w:t>个人贷款审计</w:t>
            </w:r>
          </w:p>
        </w:tc>
        <w:tc>
          <w:tcPr>
            <w:tcW w:w="1132"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案例分析</w:t>
            </w:r>
          </w:p>
        </w:tc>
        <w:tc>
          <w:tcPr>
            <w:tcW w:w="1077"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4</w:t>
            </w:r>
          </w:p>
        </w:tc>
        <w:tc>
          <w:tcPr>
            <w:tcW w:w="1391"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t>掌握</w:t>
            </w:r>
          </w:p>
        </w:tc>
        <w:tc>
          <w:tcPr>
            <w:tcW w:w="1062"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作业</w:t>
            </w:r>
          </w:p>
        </w:tc>
      </w:tr>
      <w:tr w:rsidR="00BB51FF">
        <w:trPr>
          <w:trHeight w:val="411"/>
          <w:jc w:val="center"/>
        </w:trPr>
        <w:tc>
          <w:tcPr>
            <w:tcW w:w="1311"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第六章</w:t>
            </w:r>
          </w:p>
        </w:tc>
        <w:tc>
          <w:tcPr>
            <w:tcW w:w="2124"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单位存款审计</w:t>
            </w:r>
          </w:p>
          <w:p w:rsidR="00BB51FF" w:rsidRDefault="00BB51FF">
            <w:pPr>
              <w:jc w:val="center"/>
            </w:pPr>
            <w:r>
              <w:rPr>
                <w:rFonts w:hint="eastAsia"/>
              </w:rPr>
              <w:t>储蓄存款审计</w:t>
            </w:r>
          </w:p>
          <w:p w:rsidR="00BB51FF" w:rsidRDefault="00BB51FF">
            <w:pPr>
              <w:jc w:val="center"/>
            </w:pPr>
            <w:r>
              <w:rPr>
                <w:rFonts w:hint="eastAsia"/>
              </w:rPr>
              <w:t>公款私存审计</w:t>
            </w:r>
          </w:p>
          <w:p w:rsidR="00BB51FF" w:rsidRDefault="00BB51FF">
            <w:pPr>
              <w:jc w:val="center"/>
            </w:pPr>
            <w:r>
              <w:rPr>
                <w:rFonts w:hint="eastAsia"/>
              </w:rPr>
              <w:t>小金库审计</w:t>
            </w:r>
          </w:p>
          <w:p w:rsidR="00BB51FF" w:rsidRDefault="00BB51FF">
            <w:pPr>
              <w:jc w:val="center"/>
            </w:pPr>
            <w:r>
              <w:rPr>
                <w:rFonts w:hint="eastAsia"/>
              </w:rPr>
              <w:t>洗钱与反洗钱审计</w:t>
            </w:r>
          </w:p>
          <w:p w:rsidR="00BB51FF" w:rsidRDefault="00BB51FF">
            <w:pPr>
              <w:jc w:val="center"/>
            </w:pPr>
          </w:p>
        </w:tc>
        <w:tc>
          <w:tcPr>
            <w:tcW w:w="1132"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案例分析</w:t>
            </w:r>
          </w:p>
        </w:tc>
        <w:tc>
          <w:tcPr>
            <w:tcW w:w="1077"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4</w:t>
            </w:r>
          </w:p>
        </w:tc>
        <w:tc>
          <w:tcPr>
            <w:tcW w:w="1391"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t>掌握</w:t>
            </w:r>
          </w:p>
        </w:tc>
        <w:tc>
          <w:tcPr>
            <w:tcW w:w="1062"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p>
        </w:tc>
      </w:tr>
      <w:tr w:rsidR="00BB51FF">
        <w:trPr>
          <w:trHeight w:val="411"/>
          <w:jc w:val="center"/>
        </w:trPr>
        <w:tc>
          <w:tcPr>
            <w:tcW w:w="1311"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第七章</w:t>
            </w:r>
          </w:p>
        </w:tc>
        <w:tc>
          <w:tcPr>
            <w:tcW w:w="2124"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支付结算审计</w:t>
            </w:r>
          </w:p>
          <w:p w:rsidR="00BB51FF" w:rsidRDefault="00BB51FF">
            <w:pPr>
              <w:jc w:val="center"/>
            </w:pPr>
            <w:r>
              <w:rPr>
                <w:rFonts w:hint="eastAsia"/>
              </w:rPr>
              <w:t>代理类业务审计</w:t>
            </w:r>
          </w:p>
          <w:p w:rsidR="00BB51FF" w:rsidRDefault="00BB51FF">
            <w:pPr>
              <w:jc w:val="center"/>
            </w:pPr>
            <w:r>
              <w:rPr>
                <w:rFonts w:hint="eastAsia"/>
              </w:rPr>
              <w:t>中间业务审计</w:t>
            </w:r>
          </w:p>
          <w:p w:rsidR="00BB51FF" w:rsidRDefault="00BB51FF">
            <w:pPr>
              <w:jc w:val="center"/>
            </w:pPr>
            <w:r>
              <w:rPr>
                <w:rFonts w:hint="eastAsia"/>
              </w:rPr>
              <w:t>表外业务审计</w:t>
            </w:r>
          </w:p>
          <w:p w:rsidR="00BB51FF" w:rsidRDefault="00BB51FF">
            <w:pPr>
              <w:jc w:val="center"/>
            </w:pPr>
            <w:r>
              <w:rPr>
                <w:rFonts w:hint="eastAsia"/>
              </w:rPr>
              <w:t>银行卡业务审计</w:t>
            </w:r>
          </w:p>
        </w:tc>
        <w:tc>
          <w:tcPr>
            <w:tcW w:w="1132"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案例分析</w:t>
            </w:r>
          </w:p>
        </w:tc>
        <w:tc>
          <w:tcPr>
            <w:tcW w:w="1077"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4</w:t>
            </w:r>
          </w:p>
        </w:tc>
        <w:tc>
          <w:tcPr>
            <w:tcW w:w="1391"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t>掌握</w:t>
            </w:r>
          </w:p>
        </w:tc>
        <w:tc>
          <w:tcPr>
            <w:tcW w:w="1062"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p>
        </w:tc>
      </w:tr>
      <w:tr w:rsidR="00BB51FF">
        <w:trPr>
          <w:trHeight w:val="411"/>
          <w:jc w:val="center"/>
        </w:trPr>
        <w:tc>
          <w:tcPr>
            <w:tcW w:w="1311"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第八章</w:t>
            </w:r>
          </w:p>
        </w:tc>
        <w:tc>
          <w:tcPr>
            <w:tcW w:w="2124"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现金业务审计</w:t>
            </w:r>
          </w:p>
          <w:p w:rsidR="00BB51FF" w:rsidRDefault="00BB51FF">
            <w:pPr>
              <w:jc w:val="center"/>
            </w:pPr>
            <w:r>
              <w:rPr>
                <w:rFonts w:hint="eastAsia"/>
              </w:rPr>
              <w:t>同业业务审计</w:t>
            </w:r>
          </w:p>
          <w:p w:rsidR="00BB51FF" w:rsidRDefault="00BB51FF">
            <w:pPr>
              <w:jc w:val="center"/>
            </w:pPr>
            <w:r>
              <w:rPr>
                <w:rFonts w:hint="eastAsia"/>
              </w:rPr>
              <w:lastRenderedPageBreak/>
              <w:t>理财业务审计</w:t>
            </w:r>
          </w:p>
          <w:p w:rsidR="00BB51FF" w:rsidRDefault="00BB51FF">
            <w:pPr>
              <w:jc w:val="center"/>
            </w:pPr>
            <w:r>
              <w:rPr>
                <w:rFonts w:hint="eastAsia"/>
              </w:rPr>
              <w:t>投资业务审计</w:t>
            </w:r>
          </w:p>
          <w:p w:rsidR="00BB51FF" w:rsidRDefault="00BB51FF">
            <w:pPr>
              <w:jc w:val="center"/>
            </w:pPr>
            <w:r>
              <w:rPr>
                <w:rFonts w:hint="eastAsia"/>
              </w:rPr>
              <w:t>短期融资业务审计</w:t>
            </w:r>
          </w:p>
          <w:p w:rsidR="00BB51FF" w:rsidRDefault="00BB51FF">
            <w:pPr>
              <w:jc w:val="center"/>
            </w:pPr>
          </w:p>
        </w:tc>
        <w:tc>
          <w:tcPr>
            <w:tcW w:w="1132"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lastRenderedPageBreak/>
              <w:t>案例分析</w:t>
            </w:r>
          </w:p>
        </w:tc>
        <w:tc>
          <w:tcPr>
            <w:tcW w:w="1077"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4</w:t>
            </w:r>
          </w:p>
        </w:tc>
        <w:tc>
          <w:tcPr>
            <w:tcW w:w="1391"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t>掌握</w:t>
            </w:r>
          </w:p>
        </w:tc>
        <w:tc>
          <w:tcPr>
            <w:tcW w:w="1062"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p>
        </w:tc>
      </w:tr>
      <w:tr w:rsidR="00BB51FF">
        <w:trPr>
          <w:trHeight w:val="411"/>
          <w:jc w:val="center"/>
        </w:trPr>
        <w:tc>
          <w:tcPr>
            <w:tcW w:w="1311"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lastRenderedPageBreak/>
              <w:t>第九章</w:t>
            </w:r>
          </w:p>
        </w:tc>
        <w:tc>
          <w:tcPr>
            <w:tcW w:w="2124"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所有者权益审计</w:t>
            </w:r>
          </w:p>
          <w:p w:rsidR="00BB51FF" w:rsidRDefault="00BB51FF">
            <w:pPr>
              <w:jc w:val="center"/>
            </w:pPr>
            <w:r>
              <w:rPr>
                <w:rFonts w:hint="eastAsia"/>
              </w:rPr>
              <w:t>收入与费用审计</w:t>
            </w:r>
          </w:p>
          <w:p w:rsidR="00BB51FF" w:rsidRDefault="00BB51FF">
            <w:pPr>
              <w:jc w:val="center"/>
            </w:pPr>
            <w:r>
              <w:rPr>
                <w:rFonts w:hint="eastAsia"/>
              </w:rPr>
              <w:t>过渡性资金审计</w:t>
            </w:r>
          </w:p>
          <w:p w:rsidR="00BB51FF" w:rsidRDefault="00BB51FF">
            <w:pPr>
              <w:jc w:val="center"/>
            </w:pPr>
            <w:r>
              <w:rPr>
                <w:rFonts w:hint="eastAsia"/>
              </w:rPr>
              <w:t>利润及其分配审计</w:t>
            </w:r>
          </w:p>
          <w:p w:rsidR="00BB51FF" w:rsidRDefault="00BB51FF">
            <w:pPr>
              <w:jc w:val="center"/>
            </w:pPr>
            <w:r>
              <w:rPr>
                <w:rFonts w:hint="eastAsia"/>
              </w:rPr>
              <w:t>金融机构绩效评价</w:t>
            </w:r>
          </w:p>
        </w:tc>
        <w:tc>
          <w:tcPr>
            <w:tcW w:w="1132"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p>
        </w:tc>
        <w:tc>
          <w:tcPr>
            <w:tcW w:w="1077"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2</w:t>
            </w:r>
          </w:p>
        </w:tc>
        <w:tc>
          <w:tcPr>
            <w:tcW w:w="1391"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掌握</w:t>
            </w:r>
          </w:p>
        </w:tc>
        <w:tc>
          <w:tcPr>
            <w:tcW w:w="1062"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p>
        </w:tc>
      </w:tr>
      <w:tr w:rsidR="00BB51FF">
        <w:trPr>
          <w:trHeight w:val="411"/>
          <w:jc w:val="center"/>
        </w:trPr>
        <w:tc>
          <w:tcPr>
            <w:tcW w:w="1311"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p>
        </w:tc>
        <w:tc>
          <w:tcPr>
            <w:tcW w:w="2124"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复习迎考</w:t>
            </w:r>
          </w:p>
        </w:tc>
        <w:tc>
          <w:tcPr>
            <w:tcW w:w="1132"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p>
        </w:tc>
        <w:tc>
          <w:tcPr>
            <w:tcW w:w="1077"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r>
              <w:rPr>
                <w:rFonts w:hint="eastAsia"/>
              </w:rPr>
              <w:t>2</w:t>
            </w:r>
          </w:p>
        </w:tc>
        <w:tc>
          <w:tcPr>
            <w:tcW w:w="1391"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p>
        </w:tc>
        <w:tc>
          <w:tcPr>
            <w:tcW w:w="1062" w:type="dxa"/>
            <w:tcBorders>
              <w:top w:val="single" w:sz="4" w:space="0" w:color="auto"/>
              <w:left w:val="single" w:sz="4" w:space="0" w:color="auto"/>
              <w:bottom w:val="single" w:sz="4" w:space="0" w:color="auto"/>
              <w:right w:val="single" w:sz="4" w:space="0" w:color="auto"/>
            </w:tcBorders>
            <w:vAlign w:val="center"/>
          </w:tcPr>
          <w:p w:rsidR="00BB51FF" w:rsidRDefault="00BB51FF">
            <w:pPr>
              <w:jc w:val="center"/>
            </w:pPr>
          </w:p>
        </w:tc>
      </w:tr>
    </w:tbl>
    <w:p w:rsidR="00BB51FF" w:rsidRDefault="00BB51FF">
      <w:pPr>
        <w:jc w:val="center"/>
        <w:rPr>
          <w:rFonts w:ascii="黑体" w:eastAsia="黑体"/>
          <w:sz w:val="32"/>
          <w:szCs w:val="32"/>
        </w:rPr>
      </w:pPr>
    </w:p>
    <w:p w:rsidR="00BB51FF" w:rsidRDefault="00BB51FF">
      <w:pPr>
        <w:jc w:val="center"/>
        <w:rPr>
          <w:rFonts w:ascii="黑体" w:eastAsia="黑体" w:hAnsi="宋体"/>
          <w:b/>
          <w:sz w:val="32"/>
          <w:szCs w:val="32"/>
        </w:rPr>
      </w:pPr>
      <w:r>
        <w:rPr>
          <w:rFonts w:ascii="黑体" w:eastAsia="黑体" w:hint="eastAsia"/>
          <w:sz w:val="32"/>
          <w:szCs w:val="32"/>
        </w:rPr>
        <w:t>第</w:t>
      </w:r>
      <w:r>
        <w:rPr>
          <w:rFonts w:ascii="黑体" w:eastAsia="黑体"/>
          <w:sz w:val="32"/>
          <w:szCs w:val="32"/>
        </w:rPr>
        <w:t>三</w:t>
      </w:r>
      <w:r>
        <w:rPr>
          <w:rFonts w:ascii="黑体" w:eastAsia="黑体" w:hint="eastAsia"/>
          <w:sz w:val="32"/>
          <w:szCs w:val="32"/>
        </w:rPr>
        <w:t xml:space="preserve">部分 </w:t>
      </w:r>
      <w:r>
        <w:rPr>
          <w:rFonts w:ascii="黑体" w:eastAsia="黑体" w:hAnsi="宋体" w:hint="eastAsia"/>
          <w:b/>
          <w:sz w:val="32"/>
          <w:szCs w:val="32"/>
        </w:rPr>
        <w:t xml:space="preserve"> </w:t>
      </w:r>
      <w:r>
        <w:rPr>
          <w:rFonts w:ascii="黑体" w:eastAsia="黑体" w:hAnsi="宋体" w:hint="eastAsia"/>
          <w:b/>
          <w:sz w:val="32"/>
        </w:rPr>
        <w:t>教学要求及教学要点</w:t>
      </w:r>
    </w:p>
    <w:p w:rsidR="00BB51FF" w:rsidRDefault="00BB51FF">
      <w:pPr>
        <w:jc w:val="center"/>
        <w:rPr>
          <w:rFonts w:eastAsia="黑体"/>
          <w:b/>
          <w:bCs/>
          <w:sz w:val="28"/>
        </w:rPr>
      </w:pPr>
    </w:p>
    <w:p w:rsidR="00BB51FF" w:rsidRDefault="00BB51FF">
      <w:pPr>
        <w:jc w:val="center"/>
        <w:rPr>
          <w:rFonts w:eastAsia="黑体"/>
          <w:b/>
          <w:bCs/>
          <w:sz w:val="28"/>
        </w:rPr>
      </w:pPr>
      <w:r>
        <w:rPr>
          <w:rFonts w:eastAsia="黑体" w:hint="eastAsia"/>
          <w:b/>
          <w:bCs/>
          <w:sz w:val="28"/>
        </w:rPr>
        <w:t>第一章</w:t>
      </w:r>
      <w:r>
        <w:rPr>
          <w:rFonts w:eastAsia="黑体" w:hint="eastAsia"/>
          <w:b/>
          <w:bCs/>
          <w:sz w:val="28"/>
        </w:rPr>
        <w:t xml:space="preserve">  </w:t>
      </w:r>
      <w:r>
        <w:rPr>
          <w:rFonts w:eastAsia="黑体" w:hint="eastAsia"/>
          <w:b/>
          <w:bCs/>
          <w:sz w:val="28"/>
        </w:rPr>
        <w:t>金融审计概述</w:t>
      </w:r>
    </w:p>
    <w:p w:rsidR="00BB51FF" w:rsidRDefault="00BB51FF">
      <w:pPr>
        <w:spacing w:line="300" w:lineRule="auto"/>
        <w:rPr>
          <w:rFonts w:eastAsia="黑体"/>
          <w:b/>
          <w:bCs/>
        </w:rPr>
      </w:pPr>
      <w:r>
        <w:rPr>
          <w:rFonts w:ascii="黑体" w:eastAsia="黑体" w:hAnsi="宋体" w:hint="eastAsia"/>
          <w:b/>
        </w:rPr>
        <w:t>【安排课时】3</w:t>
      </w:r>
    </w:p>
    <w:p w:rsidR="00BB51FF" w:rsidRDefault="00BB51FF">
      <w:pPr>
        <w:spacing w:line="300" w:lineRule="auto"/>
        <w:rPr>
          <w:rFonts w:eastAsia="黑体"/>
          <w:bCs/>
        </w:rPr>
      </w:pPr>
      <w:r>
        <w:rPr>
          <w:rFonts w:ascii="黑体" w:eastAsia="黑体" w:hAnsi="宋体" w:hint="eastAsia"/>
          <w:bCs/>
        </w:rPr>
        <w:t>【</w:t>
      </w:r>
      <w:r>
        <w:rPr>
          <w:rFonts w:eastAsia="黑体" w:hint="eastAsia"/>
          <w:b/>
          <w:bCs/>
        </w:rPr>
        <w:t>本章教学目的和要求</w:t>
      </w:r>
      <w:r>
        <w:rPr>
          <w:rFonts w:ascii="黑体" w:eastAsia="黑体" w:hAnsi="宋体" w:hint="eastAsia"/>
          <w:bCs/>
        </w:rPr>
        <w:t>】</w:t>
      </w:r>
    </w:p>
    <w:p w:rsidR="00BB51FF" w:rsidRDefault="00BB51FF">
      <w:pPr>
        <w:autoSpaceDE w:val="0"/>
        <w:autoSpaceDN w:val="0"/>
        <w:adjustRightInd w:val="0"/>
        <w:spacing w:line="360" w:lineRule="auto"/>
        <w:ind w:firstLineChars="200" w:firstLine="420"/>
        <w:jc w:val="left"/>
        <w:rPr>
          <w:rFonts w:eastAsia="黑体"/>
          <w:bCs/>
        </w:rPr>
      </w:pPr>
      <w:r>
        <w:rPr>
          <w:rFonts w:eastAsia="黑体" w:hint="eastAsia"/>
          <w:bCs/>
        </w:rPr>
        <w:t>1</w:t>
      </w:r>
      <w:r>
        <w:rPr>
          <w:rFonts w:eastAsia="黑体" w:hint="eastAsia"/>
          <w:bCs/>
        </w:rPr>
        <w:t>、本章侧重从内部审计的视角阐述金融审计的概念、特征、目标、对象、职能、职责、作用等基本概念；</w:t>
      </w:r>
    </w:p>
    <w:p w:rsidR="00BB51FF" w:rsidRDefault="00BB51FF">
      <w:pPr>
        <w:spacing w:line="300" w:lineRule="auto"/>
        <w:ind w:firstLineChars="200" w:firstLine="420"/>
        <w:rPr>
          <w:rFonts w:eastAsia="黑体"/>
          <w:bCs/>
        </w:rPr>
      </w:pPr>
      <w:r>
        <w:rPr>
          <w:rFonts w:eastAsia="黑体" w:hint="eastAsia"/>
          <w:bCs/>
        </w:rPr>
        <w:t>2</w:t>
      </w:r>
      <w:r>
        <w:rPr>
          <w:rFonts w:eastAsia="黑体" w:hint="eastAsia"/>
          <w:bCs/>
        </w:rPr>
        <w:t>、审计风险、风险导向审计及审计规范等基础理论知识，为后面章节的理论与应用学习打下一定基础。</w:t>
      </w:r>
    </w:p>
    <w:p w:rsidR="00BB51FF" w:rsidRDefault="00BB51FF">
      <w:pPr>
        <w:spacing w:line="300" w:lineRule="auto"/>
        <w:ind w:firstLineChars="300" w:firstLine="630"/>
        <w:rPr>
          <w:rFonts w:eastAsia="黑体"/>
          <w:bCs/>
        </w:rPr>
      </w:pPr>
    </w:p>
    <w:p w:rsidR="00BB51FF" w:rsidRDefault="00BB51FF">
      <w:pPr>
        <w:adjustRightInd w:val="0"/>
        <w:snapToGrid w:val="0"/>
        <w:spacing w:line="300" w:lineRule="auto"/>
        <w:rPr>
          <w:rFonts w:ascii="黑体" w:eastAsia="黑体" w:hAnsi="宋体"/>
          <w:b/>
        </w:rPr>
      </w:pPr>
      <w:r>
        <w:rPr>
          <w:rFonts w:ascii="黑体" w:eastAsia="黑体" w:hAnsi="宋体" w:hint="eastAsia"/>
          <w:b/>
        </w:rPr>
        <w:t>【本章重点、难点】</w:t>
      </w:r>
    </w:p>
    <w:p w:rsidR="00BB51FF" w:rsidRDefault="00BB51FF">
      <w:pPr>
        <w:spacing w:line="300" w:lineRule="auto"/>
        <w:ind w:firstLineChars="300" w:firstLine="630"/>
        <w:rPr>
          <w:rFonts w:eastAsia="黑体"/>
          <w:bCs/>
        </w:rPr>
      </w:pPr>
      <w:r>
        <w:rPr>
          <w:rFonts w:eastAsia="黑体" w:hint="eastAsia"/>
          <w:bCs/>
        </w:rPr>
        <w:t>1</w:t>
      </w:r>
      <w:r>
        <w:rPr>
          <w:rFonts w:eastAsia="黑体" w:hint="eastAsia"/>
          <w:bCs/>
        </w:rPr>
        <w:t>、审计的基本概念体系与我国金融审计组织体系</w:t>
      </w:r>
    </w:p>
    <w:p w:rsidR="00BB51FF" w:rsidRDefault="00BB51FF">
      <w:pPr>
        <w:spacing w:line="300" w:lineRule="auto"/>
        <w:ind w:firstLineChars="300" w:firstLine="630"/>
        <w:rPr>
          <w:rFonts w:eastAsia="黑体"/>
          <w:bCs/>
        </w:rPr>
      </w:pPr>
      <w:r>
        <w:rPr>
          <w:rFonts w:eastAsia="黑体" w:hint="eastAsia"/>
          <w:bCs/>
        </w:rPr>
        <w:t>2</w:t>
      </w:r>
      <w:r>
        <w:rPr>
          <w:rFonts w:eastAsia="黑体" w:hint="eastAsia"/>
          <w:bCs/>
        </w:rPr>
        <w:t>、风险导向审计的基本理论体系</w:t>
      </w:r>
    </w:p>
    <w:p w:rsidR="00BB51FF" w:rsidRDefault="00BB51FF">
      <w:pPr>
        <w:rPr>
          <w:rFonts w:eastAsia="黑体"/>
          <w:b/>
          <w:bCs/>
          <w:sz w:val="28"/>
        </w:rPr>
      </w:pPr>
    </w:p>
    <w:p w:rsidR="00BB51FF" w:rsidRDefault="00BB51FF">
      <w:pPr>
        <w:adjustRightInd w:val="0"/>
        <w:snapToGrid w:val="0"/>
        <w:spacing w:line="300" w:lineRule="auto"/>
        <w:ind w:firstLineChars="300" w:firstLine="630"/>
        <w:rPr>
          <w:rFonts w:eastAsia="黑体"/>
          <w:bCs/>
        </w:rPr>
      </w:pPr>
    </w:p>
    <w:p w:rsidR="00BB51FF" w:rsidRDefault="00BB51FF">
      <w:pPr>
        <w:jc w:val="center"/>
        <w:rPr>
          <w:rFonts w:eastAsia="黑体"/>
          <w:b/>
          <w:bCs/>
          <w:sz w:val="28"/>
        </w:rPr>
      </w:pPr>
      <w:r>
        <w:rPr>
          <w:rFonts w:eastAsia="黑体" w:hint="eastAsia"/>
          <w:b/>
          <w:bCs/>
          <w:sz w:val="28"/>
        </w:rPr>
        <w:t>第一节</w:t>
      </w:r>
      <w:r>
        <w:rPr>
          <w:rFonts w:eastAsia="黑体" w:hint="eastAsia"/>
          <w:b/>
          <w:bCs/>
          <w:sz w:val="28"/>
        </w:rPr>
        <w:t xml:space="preserve">  </w:t>
      </w:r>
      <w:r>
        <w:rPr>
          <w:rFonts w:eastAsia="黑体" w:hint="eastAsia"/>
          <w:b/>
          <w:bCs/>
          <w:sz w:val="28"/>
        </w:rPr>
        <w:t>金融审计概念与特征</w:t>
      </w:r>
    </w:p>
    <w:p w:rsidR="00BB51FF" w:rsidRDefault="00BB51FF" w:rsidP="0034554C">
      <w:pPr>
        <w:ind w:firstLineChars="245" w:firstLine="590"/>
        <w:rPr>
          <w:b/>
          <w:color w:val="000000"/>
          <w:sz w:val="24"/>
        </w:rPr>
      </w:pPr>
      <w:r>
        <w:rPr>
          <w:rFonts w:hint="eastAsia"/>
          <w:b/>
          <w:color w:val="000000"/>
          <w:sz w:val="24"/>
        </w:rPr>
        <w:t>一、金融审计概念</w:t>
      </w:r>
    </w:p>
    <w:p w:rsidR="00BB51FF" w:rsidRDefault="00BB51FF" w:rsidP="0034554C">
      <w:pPr>
        <w:ind w:firstLineChars="245" w:firstLine="590"/>
        <w:rPr>
          <w:b/>
          <w:color w:val="000000"/>
          <w:sz w:val="24"/>
        </w:rPr>
      </w:pPr>
      <w:r>
        <w:rPr>
          <w:rFonts w:hint="eastAsia"/>
          <w:b/>
          <w:color w:val="000000"/>
          <w:sz w:val="24"/>
        </w:rPr>
        <w:t>二、金融审计本质</w:t>
      </w:r>
    </w:p>
    <w:p w:rsidR="00BB51FF" w:rsidRDefault="00BB51FF" w:rsidP="0034554C">
      <w:pPr>
        <w:ind w:firstLineChars="243" w:firstLine="585"/>
        <w:rPr>
          <w:b/>
          <w:color w:val="000000"/>
          <w:sz w:val="24"/>
        </w:rPr>
      </w:pPr>
      <w:r>
        <w:rPr>
          <w:rFonts w:hint="eastAsia"/>
          <w:b/>
          <w:color w:val="000000"/>
          <w:sz w:val="24"/>
        </w:rPr>
        <w:t>三、金融审计发展</w:t>
      </w:r>
    </w:p>
    <w:p w:rsidR="00BB51FF" w:rsidRDefault="00BB51FF" w:rsidP="0034554C">
      <w:pPr>
        <w:ind w:firstLineChars="245" w:firstLine="590"/>
        <w:rPr>
          <w:b/>
          <w:color w:val="000000"/>
          <w:sz w:val="24"/>
        </w:rPr>
      </w:pPr>
      <w:r>
        <w:rPr>
          <w:rFonts w:hint="eastAsia"/>
          <w:b/>
          <w:color w:val="000000"/>
          <w:sz w:val="24"/>
        </w:rPr>
        <w:t>四、金融审计特征</w:t>
      </w:r>
    </w:p>
    <w:p w:rsidR="00BB51FF" w:rsidRDefault="00BB51FF" w:rsidP="0034554C">
      <w:pPr>
        <w:ind w:firstLineChars="840" w:firstLine="2361"/>
        <w:rPr>
          <w:rFonts w:eastAsia="黑体"/>
          <w:b/>
          <w:bCs/>
          <w:sz w:val="28"/>
        </w:rPr>
      </w:pPr>
      <w:r>
        <w:rPr>
          <w:rFonts w:eastAsia="黑体" w:hint="eastAsia"/>
          <w:b/>
          <w:bCs/>
          <w:sz w:val="28"/>
        </w:rPr>
        <w:t>第二节</w:t>
      </w:r>
      <w:r>
        <w:rPr>
          <w:rFonts w:eastAsia="黑体" w:hint="eastAsia"/>
          <w:b/>
          <w:bCs/>
          <w:sz w:val="28"/>
        </w:rPr>
        <w:t xml:space="preserve">  </w:t>
      </w:r>
      <w:r>
        <w:rPr>
          <w:rFonts w:eastAsia="黑体" w:hint="eastAsia"/>
          <w:b/>
          <w:bCs/>
          <w:sz w:val="28"/>
        </w:rPr>
        <w:t>金融审计目标与对象</w:t>
      </w:r>
    </w:p>
    <w:p w:rsidR="00BB51FF" w:rsidRDefault="00BB51FF" w:rsidP="0034554C">
      <w:pPr>
        <w:ind w:firstLineChars="245" w:firstLine="590"/>
        <w:rPr>
          <w:b/>
          <w:color w:val="000000"/>
          <w:sz w:val="24"/>
        </w:rPr>
      </w:pPr>
      <w:r>
        <w:rPr>
          <w:rFonts w:hint="eastAsia"/>
          <w:b/>
          <w:color w:val="000000"/>
          <w:sz w:val="24"/>
        </w:rPr>
        <w:t>一、金融审计目标</w:t>
      </w:r>
    </w:p>
    <w:p w:rsidR="00BB51FF" w:rsidRDefault="00BB51FF" w:rsidP="0034554C">
      <w:pPr>
        <w:ind w:firstLineChars="245" w:firstLine="590"/>
        <w:rPr>
          <w:b/>
          <w:color w:val="000000"/>
          <w:sz w:val="24"/>
        </w:rPr>
      </w:pPr>
      <w:r>
        <w:rPr>
          <w:rFonts w:hint="eastAsia"/>
          <w:b/>
          <w:color w:val="000000"/>
          <w:sz w:val="24"/>
        </w:rPr>
        <w:t>二、金融审计对象</w:t>
      </w:r>
    </w:p>
    <w:p w:rsidR="00BB51FF" w:rsidRDefault="00BB51FF" w:rsidP="0034554C">
      <w:pPr>
        <w:ind w:firstLineChars="840" w:firstLine="2361"/>
      </w:pPr>
      <w:r>
        <w:rPr>
          <w:rFonts w:eastAsia="黑体" w:hint="eastAsia"/>
          <w:b/>
          <w:bCs/>
          <w:sz w:val="28"/>
        </w:rPr>
        <w:t>第三节</w:t>
      </w:r>
      <w:r>
        <w:rPr>
          <w:rFonts w:eastAsia="黑体" w:hint="eastAsia"/>
          <w:b/>
          <w:bCs/>
          <w:sz w:val="28"/>
        </w:rPr>
        <w:t xml:space="preserve">  </w:t>
      </w:r>
      <w:r>
        <w:rPr>
          <w:rFonts w:eastAsia="黑体" w:hint="eastAsia"/>
          <w:b/>
          <w:bCs/>
          <w:sz w:val="28"/>
        </w:rPr>
        <w:t>金融审计职能与作用</w:t>
      </w:r>
    </w:p>
    <w:p w:rsidR="00BB51FF" w:rsidRDefault="00BB51FF" w:rsidP="0034554C">
      <w:pPr>
        <w:ind w:firstLineChars="840" w:firstLine="2361"/>
        <w:rPr>
          <w:rFonts w:eastAsia="黑体"/>
          <w:b/>
          <w:bCs/>
          <w:sz w:val="28"/>
        </w:rPr>
      </w:pPr>
    </w:p>
    <w:p w:rsidR="00BB51FF" w:rsidRDefault="00BB51FF" w:rsidP="0034554C">
      <w:pPr>
        <w:ind w:firstLineChars="245" w:firstLine="590"/>
        <w:rPr>
          <w:b/>
          <w:color w:val="000000"/>
          <w:sz w:val="24"/>
        </w:rPr>
      </w:pPr>
      <w:r>
        <w:rPr>
          <w:rFonts w:hint="eastAsia"/>
          <w:b/>
          <w:color w:val="000000"/>
          <w:sz w:val="24"/>
        </w:rPr>
        <w:t>一、金融审计职能</w:t>
      </w:r>
    </w:p>
    <w:p w:rsidR="00BB51FF" w:rsidRDefault="00BB51FF" w:rsidP="0034554C">
      <w:pPr>
        <w:ind w:firstLineChars="245" w:firstLine="590"/>
        <w:rPr>
          <w:b/>
          <w:color w:val="000000"/>
          <w:sz w:val="24"/>
        </w:rPr>
      </w:pPr>
      <w:r>
        <w:rPr>
          <w:rFonts w:hint="eastAsia"/>
          <w:b/>
          <w:color w:val="000000"/>
          <w:sz w:val="24"/>
        </w:rPr>
        <w:t>二、金融审计作用</w:t>
      </w:r>
    </w:p>
    <w:p w:rsidR="00BB51FF" w:rsidRDefault="00BB51FF" w:rsidP="0034554C">
      <w:pPr>
        <w:ind w:firstLineChars="840" w:firstLine="2361"/>
        <w:rPr>
          <w:rFonts w:eastAsia="黑体"/>
          <w:b/>
          <w:bCs/>
          <w:sz w:val="28"/>
        </w:rPr>
      </w:pPr>
      <w:r>
        <w:rPr>
          <w:rFonts w:eastAsia="黑体" w:hint="eastAsia"/>
          <w:b/>
          <w:bCs/>
          <w:sz w:val="28"/>
        </w:rPr>
        <w:t>第四节</w:t>
      </w:r>
      <w:r>
        <w:rPr>
          <w:rFonts w:eastAsia="黑体" w:hint="eastAsia"/>
          <w:b/>
          <w:bCs/>
          <w:sz w:val="28"/>
        </w:rPr>
        <w:t xml:space="preserve">  </w:t>
      </w:r>
      <w:r>
        <w:rPr>
          <w:rFonts w:eastAsia="黑体" w:hint="eastAsia"/>
          <w:b/>
          <w:bCs/>
          <w:sz w:val="28"/>
        </w:rPr>
        <w:t>金融审计风险与风险导向审计</w:t>
      </w:r>
    </w:p>
    <w:p w:rsidR="00BB51FF" w:rsidRDefault="00BB51FF" w:rsidP="0034554C">
      <w:pPr>
        <w:ind w:firstLineChars="245" w:firstLine="590"/>
        <w:rPr>
          <w:b/>
          <w:color w:val="000000"/>
          <w:sz w:val="24"/>
        </w:rPr>
      </w:pPr>
      <w:r>
        <w:rPr>
          <w:rFonts w:hint="eastAsia"/>
          <w:b/>
          <w:color w:val="000000"/>
          <w:sz w:val="24"/>
        </w:rPr>
        <w:t>一、审计风险</w:t>
      </w:r>
    </w:p>
    <w:p w:rsidR="00BB51FF" w:rsidRDefault="00BB51FF" w:rsidP="0034554C">
      <w:pPr>
        <w:ind w:firstLineChars="245" w:firstLine="590"/>
        <w:rPr>
          <w:b/>
          <w:color w:val="000000"/>
          <w:sz w:val="24"/>
        </w:rPr>
      </w:pPr>
      <w:r>
        <w:rPr>
          <w:rFonts w:hint="eastAsia"/>
          <w:b/>
          <w:color w:val="000000"/>
          <w:sz w:val="24"/>
        </w:rPr>
        <w:t>二、风险导向审计</w:t>
      </w:r>
    </w:p>
    <w:p w:rsidR="00BB51FF" w:rsidRDefault="00BB51FF" w:rsidP="0034554C">
      <w:pPr>
        <w:ind w:firstLineChars="245" w:firstLine="590"/>
        <w:rPr>
          <w:b/>
          <w:color w:val="000000"/>
          <w:sz w:val="24"/>
        </w:rPr>
      </w:pPr>
      <w:r>
        <w:rPr>
          <w:rFonts w:hint="eastAsia"/>
          <w:b/>
          <w:color w:val="000000"/>
          <w:sz w:val="24"/>
        </w:rPr>
        <w:t>三、风险评估</w:t>
      </w:r>
    </w:p>
    <w:p w:rsidR="00BB51FF" w:rsidRDefault="00BB51FF" w:rsidP="0034554C">
      <w:pPr>
        <w:ind w:firstLineChars="245" w:firstLine="590"/>
        <w:rPr>
          <w:b/>
          <w:color w:val="000000"/>
          <w:sz w:val="24"/>
        </w:rPr>
      </w:pPr>
      <w:r>
        <w:rPr>
          <w:rFonts w:hint="eastAsia"/>
          <w:b/>
          <w:color w:val="000000"/>
          <w:sz w:val="24"/>
        </w:rPr>
        <w:lastRenderedPageBreak/>
        <w:t>四、审计规范</w:t>
      </w:r>
    </w:p>
    <w:p w:rsidR="00BB51FF" w:rsidRDefault="00BB51FF" w:rsidP="0034554C">
      <w:pPr>
        <w:ind w:firstLineChars="245" w:firstLine="590"/>
        <w:rPr>
          <w:b/>
          <w:color w:val="000000"/>
          <w:sz w:val="24"/>
        </w:rPr>
      </w:pPr>
    </w:p>
    <w:p w:rsidR="00BB51FF" w:rsidRDefault="00BB51FF" w:rsidP="0034554C">
      <w:pPr>
        <w:ind w:firstLineChars="840" w:firstLine="2361"/>
        <w:rPr>
          <w:rFonts w:eastAsia="黑体"/>
          <w:b/>
          <w:bCs/>
          <w:sz w:val="28"/>
        </w:rPr>
      </w:pPr>
    </w:p>
    <w:p w:rsidR="00BB51FF" w:rsidRDefault="00BB51FF">
      <w:pPr>
        <w:rPr>
          <w:b/>
          <w:color w:val="000000"/>
          <w:sz w:val="24"/>
        </w:rPr>
      </w:pP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【本章课后复习思考题】</w:t>
      </w:r>
    </w:p>
    <w:p w:rsidR="00BB51FF" w:rsidRDefault="00BB51FF">
      <w:pPr>
        <w:spacing w:line="300" w:lineRule="auto"/>
        <w:ind w:left="720"/>
        <w:rPr>
          <w:rFonts w:eastAsia="黑体"/>
          <w:bCs/>
        </w:rPr>
      </w:pPr>
      <w:r>
        <w:rPr>
          <w:rFonts w:eastAsia="黑体" w:hint="eastAsia"/>
          <w:bCs/>
        </w:rPr>
        <w:t>1.</w:t>
      </w:r>
      <w:r>
        <w:rPr>
          <w:rFonts w:eastAsia="黑体" w:hint="eastAsia"/>
          <w:bCs/>
        </w:rPr>
        <w:t>什么是金融审计？金融审计的定义包括哪些内容？</w:t>
      </w:r>
    </w:p>
    <w:p w:rsidR="00BB51FF" w:rsidRDefault="00BB51FF">
      <w:pPr>
        <w:spacing w:line="300" w:lineRule="auto"/>
        <w:ind w:left="720"/>
        <w:rPr>
          <w:rFonts w:eastAsia="黑体"/>
          <w:bCs/>
        </w:rPr>
      </w:pPr>
      <w:r>
        <w:rPr>
          <w:rFonts w:eastAsia="黑体" w:hint="eastAsia"/>
          <w:bCs/>
        </w:rPr>
        <w:t>2.</w:t>
      </w:r>
      <w:r>
        <w:rPr>
          <w:rFonts w:eastAsia="黑体" w:hint="eastAsia"/>
          <w:bCs/>
        </w:rPr>
        <w:t>我国金融内部审计的发展现状如何？</w:t>
      </w:r>
    </w:p>
    <w:p w:rsidR="00BB51FF" w:rsidRDefault="00BB51FF">
      <w:pPr>
        <w:spacing w:line="300" w:lineRule="auto"/>
        <w:ind w:left="720"/>
        <w:rPr>
          <w:rFonts w:eastAsia="黑体"/>
          <w:bCs/>
        </w:rPr>
      </w:pPr>
      <w:r>
        <w:rPr>
          <w:rFonts w:eastAsia="黑体" w:hint="eastAsia"/>
          <w:bCs/>
        </w:rPr>
        <w:t>3.</w:t>
      </w:r>
      <w:r>
        <w:rPr>
          <w:rFonts w:eastAsia="黑体" w:hint="eastAsia"/>
          <w:bCs/>
        </w:rPr>
        <w:t>金融内部审计与注册会计师的金融审计对象有何不同？</w:t>
      </w:r>
    </w:p>
    <w:p w:rsidR="00BB51FF" w:rsidRDefault="00BB51FF">
      <w:pPr>
        <w:spacing w:line="300" w:lineRule="auto"/>
        <w:ind w:left="720"/>
        <w:rPr>
          <w:rFonts w:eastAsia="黑体"/>
          <w:bCs/>
        </w:rPr>
      </w:pPr>
      <w:r>
        <w:rPr>
          <w:rFonts w:eastAsia="黑体" w:hint="eastAsia"/>
          <w:bCs/>
        </w:rPr>
        <w:t>4.</w:t>
      </w:r>
      <w:r>
        <w:rPr>
          <w:rFonts w:eastAsia="黑体" w:hint="eastAsia"/>
          <w:bCs/>
        </w:rPr>
        <w:t>什么是审计的职能、职责和作用？三者之间有何联系与区别？</w:t>
      </w:r>
    </w:p>
    <w:p w:rsidR="00BB51FF" w:rsidRDefault="00BB51FF">
      <w:pPr>
        <w:spacing w:line="300" w:lineRule="auto"/>
        <w:ind w:left="720"/>
        <w:rPr>
          <w:rFonts w:eastAsia="黑体"/>
          <w:bCs/>
        </w:rPr>
      </w:pPr>
      <w:r>
        <w:rPr>
          <w:rFonts w:eastAsia="黑体" w:hint="eastAsia"/>
          <w:bCs/>
        </w:rPr>
        <w:t>5.</w:t>
      </w:r>
      <w:r>
        <w:rPr>
          <w:rFonts w:eastAsia="黑体" w:hint="eastAsia"/>
          <w:bCs/>
        </w:rPr>
        <w:t>你认为，金融内部审计具有哪些职能？为什么要强调内部审计的确认与咨询的职能？</w:t>
      </w:r>
    </w:p>
    <w:p w:rsidR="00BB51FF" w:rsidRDefault="00BB51FF">
      <w:pPr>
        <w:spacing w:line="300" w:lineRule="auto"/>
        <w:ind w:left="720"/>
        <w:rPr>
          <w:rFonts w:eastAsia="黑体"/>
          <w:bCs/>
        </w:rPr>
      </w:pPr>
      <w:r>
        <w:rPr>
          <w:rFonts w:eastAsia="黑体" w:hint="eastAsia"/>
          <w:bCs/>
        </w:rPr>
        <w:t>6.</w:t>
      </w:r>
      <w:r>
        <w:rPr>
          <w:rFonts w:eastAsia="黑体" w:hint="eastAsia"/>
          <w:bCs/>
        </w:rPr>
        <w:t>举例说明，我国金融审计在宏观经济管理过程中发挥了哪些作用？</w:t>
      </w:r>
    </w:p>
    <w:p w:rsidR="00BB51FF" w:rsidRDefault="00BB51FF">
      <w:pPr>
        <w:spacing w:line="300" w:lineRule="auto"/>
        <w:ind w:left="720"/>
        <w:rPr>
          <w:rFonts w:eastAsia="黑体"/>
          <w:bCs/>
        </w:rPr>
      </w:pPr>
      <w:r>
        <w:rPr>
          <w:rFonts w:eastAsia="黑体" w:hint="eastAsia"/>
          <w:bCs/>
        </w:rPr>
        <w:t>7.</w:t>
      </w:r>
      <w:r>
        <w:rPr>
          <w:rFonts w:eastAsia="黑体" w:hint="eastAsia"/>
          <w:bCs/>
        </w:rPr>
        <w:t>什么是审计风险？审计风险与风险导向审计有什么区别和联系？</w:t>
      </w:r>
    </w:p>
    <w:p w:rsidR="00BB51FF" w:rsidRDefault="00BB51FF">
      <w:pPr>
        <w:spacing w:line="300" w:lineRule="auto"/>
        <w:ind w:left="720"/>
        <w:rPr>
          <w:rFonts w:eastAsia="黑体"/>
          <w:bCs/>
        </w:rPr>
      </w:pPr>
      <w:r>
        <w:rPr>
          <w:rFonts w:eastAsia="黑体" w:hint="eastAsia"/>
          <w:bCs/>
        </w:rPr>
        <w:t>8.</w:t>
      </w:r>
      <w:r>
        <w:rPr>
          <w:rFonts w:eastAsia="黑体" w:hint="eastAsia"/>
          <w:bCs/>
        </w:rPr>
        <w:t>我国现行的内部审计准则包括哪些内容？</w:t>
      </w: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【本章课后学习阅读资料】</w:t>
      </w:r>
    </w:p>
    <w:p w:rsidR="00BB51FF" w:rsidRDefault="00BB51FF">
      <w:pPr>
        <w:adjustRightInd w:val="0"/>
        <w:snapToGrid w:val="0"/>
        <w:spacing w:line="300" w:lineRule="auto"/>
        <w:ind w:firstLineChars="300" w:firstLine="630"/>
        <w:rPr>
          <w:rFonts w:eastAsia="黑体"/>
          <w:bCs/>
        </w:rPr>
      </w:pPr>
      <w:r>
        <w:rPr>
          <w:rFonts w:eastAsia="黑体" w:hint="eastAsia"/>
          <w:bCs/>
        </w:rPr>
        <w:t>1</w:t>
      </w:r>
      <w:r>
        <w:rPr>
          <w:rFonts w:eastAsia="黑体" w:hint="eastAsia"/>
          <w:bCs/>
        </w:rPr>
        <w:t>、银行业金融机构内部审计指引（</w:t>
      </w:r>
      <w:r>
        <w:rPr>
          <w:rFonts w:eastAsia="黑体" w:hint="eastAsia"/>
          <w:bCs/>
        </w:rPr>
        <w:t>2006</w:t>
      </w:r>
      <w:r>
        <w:rPr>
          <w:rFonts w:eastAsia="黑体" w:hint="eastAsia"/>
          <w:bCs/>
        </w:rPr>
        <w:t>）</w:t>
      </w:r>
    </w:p>
    <w:p w:rsidR="00BB51FF" w:rsidRDefault="00BB51FF">
      <w:pPr>
        <w:adjustRightInd w:val="0"/>
        <w:snapToGrid w:val="0"/>
        <w:spacing w:line="300" w:lineRule="auto"/>
        <w:ind w:firstLineChars="300" w:firstLine="630"/>
        <w:rPr>
          <w:rFonts w:eastAsia="黑体"/>
          <w:bCs/>
        </w:rPr>
      </w:pPr>
      <w:r>
        <w:rPr>
          <w:rFonts w:eastAsia="黑体" w:hint="eastAsia"/>
          <w:bCs/>
        </w:rPr>
        <w:t>2</w:t>
      </w:r>
      <w:r>
        <w:rPr>
          <w:rFonts w:eastAsia="黑体" w:hint="eastAsia"/>
          <w:bCs/>
        </w:rPr>
        <w:t>、商业银行内部审计指引（</w:t>
      </w:r>
      <w:r>
        <w:rPr>
          <w:rFonts w:eastAsia="黑体" w:hint="eastAsia"/>
          <w:bCs/>
        </w:rPr>
        <w:t>2016</w:t>
      </w:r>
      <w:r>
        <w:rPr>
          <w:rFonts w:eastAsia="黑体" w:hint="eastAsia"/>
          <w:bCs/>
        </w:rPr>
        <w:t>）</w:t>
      </w:r>
    </w:p>
    <w:p w:rsidR="00BB51FF" w:rsidRDefault="00BB51FF">
      <w:pPr>
        <w:adjustRightInd w:val="0"/>
        <w:snapToGrid w:val="0"/>
        <w:spacing w:line="300" w:lineRule="auto"/>
        <w:ind w:firstLineChars="300" w:firstLine="630"/>
        <w:rPr>
          <w:rFonts w:eastAsia="黑体"/>
          <w:bCs/>
        </w:rPr>
      </w:pPr>
    </w:p>
    <w:p w:rsidR="00BB51FF" w:rsidRDefault="00BB51FF" w:rsidP="0034554C">
      <w:pPr>
        <w:adjustRightInd w:val="0"/>
        <w:snapToGrid w:val="0"/>
        <w:spacing w:line="300" w:lineRule="auto"/>
        <w:ind w:firstLineChars="300" w:firstLine="843"/>
        <w:rPr>
          <w:rFonts w:eastAsia="黑体"/>
          <w:b/>
          <w:bCs/>
          <w:sz w:val="28"/>
        </w:rPr>
      </w:pPr>
    </w:p>
    <w:p w:rsidR="00BB51FF" w:rsidRDefault="00BB51FF" w:rsidP="0034554C">
      <w:pPr>
        <w:adjustRightInd w:val="0"/>
        <w:snapToGrid w:val="0"/>
        <w:spacing w:line="300" w:lineRule="auto"/>
        <w:ind w:firstLineChars="300" w:firstLine="843"/>
        <w:rPr>
          <w:rFonts w:eastAsia="黑体"/>
          <w:b/>
          <w:bCs/>
          <w:sz w:val="28"/>
        </w:rPr>
      </w:pPr>
    </w:p>
    <w:p w:rsidR="00BB51FF" w:rsidRDefault="00BB51FF" w:rsidP="0034554C">
      <w:pPr>
        <w:adjustRightInd w:val="0"/>
        <w:snapToGrid w:val="0"/>
        <w:spacing w:line="300" w:lineRule="auto"/>
        <w:ind w:firstLineChars="300" w:firstLine="843"/>
        <w:rPr>
          <w:rFonts w:eastAsia="黑体"/>
          <w:b/>
          <w:bCs/>
          <w:sz w:val="28"/>
        </w:rPr>
      </w:pPr>
    </w:p>
    <w:p w:rsidR="00BB51FF" w:rsidRDefault="00BB51FF">
      <w:pPr>
        <w:jc w:val="center"/>
        <w:rPr>
          <w:rFonts w:eastAsia="黑体"/>
          <w:b/>
          <w:bCs/>
          <w:sz w:val="28"/>
        </w:rPr>
      </w:pPr>
      <w:r>
        <w:rPr>
          <w:rFonts w:eastAsia="黑体" w:hint="eastAsia"/>
          <w:b/>
          <w:bCs/>
          <w:sz w:val="28"/>
        </w:rPr>
        <w:t>第二章</w:t>
      </w:r>
      <w:r>
        <w:rPr>
          <w:rFonts w:eastAsia="黑体" w:hint="eastAsia"/>
          <w:b/>
          <w:bCs/>
          <w:sz w:val="28"/>
        </w:rPr>
        <w:t xml:space="preserve">   </w:t>
      </w:r>
      <w:r>
        <w:rPr>
          <w:rFonts w:eastAsia="黑体" w:hint="eastAsia"/>
          <w:b/>
          <w:bCs/>
          <w:sz w:val="28"/>
        </w:rPr>
        <w:t>金融审计程序</w:t>
      </w:r>
    </w:p>
    <w:p w:rsidR="00BB51FF" w:rsidRDefault="00BB51FF">
      <w:pPr>
        <w:spacing w:line="300" w:lineRule="auto"/>
        <w:rPr>
          <w:rFonts w:eastAsia="黑体"/>
          <w:b/>
          <w:bCs/>
        </w:rPr>
      </w:pPr>
      <w:r>
        <w:rPr>
          <w:rFonts w:ascii="黑体" w:eastAsia="黑体" w:hAnsi="宋体" w:hint="eastAsia"/>
          <w:b/>
        </w:rPr>
        <w:t>【安排课时】3</w:t>
      </w:r>
    </w:p>
    <w:p w:rsidR="00BB51FF" w:rsidRDefault="00BB51FF">
      <w:pPr>
        <w:spacing w:line="300" w:lineRule="auto"/>
        <w:rPr>
          <w:rFonts w:ascii="黑体" w:eastAsia="黑体" w:hAnsi="宋体"/>
          <w:bCs/>
        </w:rPr>
      </w:pPr>
      <w:r>
        <w:rPr>
          <w:rFonts w:ascii="黑体" w:eastAsia="黑体" w:hAnsi="宋体" w:hint="eastAsia"/>
          <w:bCs/>
        </w:rPr>
        <w:t>【</w:t>
      </w:r>
      <w:r>
        <w:rPr>
          <w:rFonts w:eastAsia="黑体" w:hint="eastAsia"/>
          <w:b/>
          <w:bCs/>
        </w:rPr>
        <w:t>本章教学目的和要求</w:t>
      </w:r>
      <w:r>
        <w:rPr>
          <w:rFonts w:ascii="黑体" w:eastAsia="黑体" w:hAnsi="宋体" w:hint="eastAsia"/>
          <w:bCs/>
        </w:rPr>
        <w:t>】</w:t>
      </w:r>
    </w:p>
    <w:p w:rsidR="00BB51FF" w:rsidRDefault="00BB51FF">
      <w:pPr>
        <w:spacing w:line="360" w:lineRule="auto"/>
        <w:ind w:firstLineChars="200" w:firstLine="420"/>
        <w:rPr>
          <w:rFonts w:eastAsia="黑体"/>
          <w:bCs/>
        </w:rPr>
      </w:pPr>
      <w:r>
        <w:rPr>
          <w:rFonts w:eastAsia="黑体" w:hint="eastAsia"/>
          <w:bCs/>
        </w:rPr>
        <w:t>1</w:t>
      </w:r>
      <w:r>
        <w:rPr>
          <w:rFonts w:eastAsia="黑体" w:hint="eastAsia"/>
          <w:bCs/>
        </w:rPr>
        <w:t>、掌握审计程序的基本定义与组成部分。</w:t>
      </w:r>
    </w:p>
    <w:p w:rsidR="00BB51FF" w:rsidRDefault="00BB51FF">
      <w:pPr>
        <w:spacing w:line="360" w:lineRule="auto"/>
        <w:ind w:firstLineChars="200" w:firstLine="420"/>
        <w:rPr>
          <w:rFonts w:eastAsia="黑体"/>
          <w:bCs/>
        </w:rPr>
      </w:pPr>
      <w:r>
        <w:rPr>
          <w:rFonts w:eastAsia="黑体" w:hint="eastAsia"/>
          <w:bCs/>
        </w:rPr>
        <w:t>2</w:t>
      </w:r>
      <w:r>
        <w:rPr>
          <w:rFonts w:eastAsia="黑体" w:hint="eastAsia"/>
          <w:bCs/>
        </w:rPr>
        <w:t>、掌握审计程序准备阶段、实施阶段、完成阶段和档案整理阶段，在这一过程中要注意审计计划与审计实施方案的制定、审计风险评估与审计证据、工作底稿与审计报告的规范性。</w:t>
      </w:r>
    </w:p>
    <w:p w:rsidR="00BB51FF" w:rsidRDefault="00BB51FF">
      <w:pPr>
        <w:spacing w:line="300" w:lineRule="auto"/>
        <w:rPr>
          <w:rFonts w:eastAsia="黑体"/>
          <w:bCs/>
        </w:rPr>
      </w:pPr>
    </w:p>
    <w:p w:rsidR="00BB51FF" w:rsidRDefault="00BB51FF">
      <w:pPr>
        <w:adjustRightInd w:val="0"/>
        <w:snapToGrid w:val="0"/>
        <w:spacing w:line="300" w:lineRule="auto"/>
        <w:rPr>
          <w:rFonts w:ascii="黑体" w:eastAsia="黑体" w:hAnsi="宋体"/>
          <w:b/>
        </w:rPr>
      </w:pPr>
      <w:r>
        <w:rPr>
          <w:rFonts w:ascii="黑体" w:eastAsia="黑体" w:hAnsi="宋体" w:hint="eastAsia"/>
          <w:b/>
        </w:rPr>
        <w:t>【本章重点、难点】</w:t>
      </w:r>
    </w:p>
    <w:p w:rsidR="00BB51FF" w:rsidRDefault="00BB51FF">
      <w:pPr>
        <w:spacing w:line="300" w:lineRule="auto"/>
        <w:ind w:firstLineChars="300" w:firstLine="630"/>
        <w:rPr>
          <w:rFonts w:eastAsia="黑体"/>
          <w:bCs/>
        </w:rPr>
      </w:pPr>
      <w:r>
        <w:rPr>
          <w:rFonts w:eastAsia="黑体" w:hint="eastAsia"/>
          <w:bCs/>
        </w:rPr>
        <w:t>1</w:t>
      </w:r>
      <w:r>
        <w:rPr>
          <w:rFonts w:eastAsia="黑体" w:hint="eastAsia"/>
          <w:bCs/>
        </w:rPr>
        <w:t>、审计程序、主要阶段相关概念抽象</w:t>
      </w:r>
    </w:p>
    <w:p w:rsidR="00BB51FF" w:rsidRDefault="00BB51FF">
      <w:pPr>
        <w:spacing w:line="300" w:lineRule="auto"/>
        <w:ind w:firstLineChars="300" w:firstLine="630"/>
        <w:rPr>
          <w:rFonts w:eastAsia="黑体"/>
          <w:bCs/>
        </w:rPr>
      </w:pPr>
      <w:r>
        <w:rPr>
          <w:rFonts w:eastAsia="黑体" w:hint="eastAsia"/>
          <w:bCs/>
        </w:rPr>
        <w:t>2</w:t>
      </w:r>
      <w:r>
        <w:rPr>
          <w:rFonts w:eastAsia="黑体" w:hint="eastAsia"/>
          <w:bCs/>
        </w:rPr>
        <w:t>、审计计划工作的设计</w:t>
      </w:r>
    </w:p>
    <w:p w:rsidR="00BB51FF" w:rsidRDefault="00BB51FF">
      <w:pPr>
        <w:rPr>
          <w:rFonts w:eastAsia="黑体"/>
          <w:b/>
          <w:bCs/>
          <w:sz w:val="28"/>
        </w:rPr>
      </w:pPr>
    </w:p>
    <w:p w:rsidR="00BB51FF" w:rsidRDefault="00BB51FF">
      <w:pPr>
        <w:adjustRightInd w:val="0"/>
        <w:snapToGrid w:val="0"/>
        <w:spacing w:line="300" w:lineRule="auto"/>
        <w:ind w:firstLineChars="300" w:firstLine="630"/>
        <w:rPr>
          <w:rFonts w:eastAsia="黑体"/>
          <w:bCs/>
        </w:rPr>
      </w:pPr>
    </w:p>
    <w:p w:rsidR="00BB51FF" w:rsidRDefault="00BB51FF" w:rsidP="0034554C">
      <w:pPr>
        <w:ind w:firstLineChars="890" w:firstLine="2502"/>
      </w:pPr>
      <w:r>
        <w:rPr>
          <w:rFonts w:eastAsia="黑体" w:hint="eastAsia"/>
          <w:b/>
          <w:bCs/>
          <w:sz w:val="28"/>
        </w:rPr>
        <w:t>第一节</w:t>
      </w:r>
      <w:r>
        <w:rPr>
          <w:rFonts w:eastAsia="黑体" w:hint="eastAsia"/>
          <w:b/>
          <w:bCs/>
          <w:sz w:val="28"/>
        </w:rPr>
        <w:t xml:space="preserve">  </w:t>
      </w:r>
      <w:r>
        <w:rPr>
          <w:rFonts w:eastAsia="黑体" w:hint="eastAsia"/>
          <w:b/>
          <w:bCs/>
          <w:sz w:val="28"/>
        </w:rPr>
        <w:t>金融审计程序概述</w:t>
      </w:r>
    </w:p>
    <w:p w:rsidR="00BB51FF" w:rsidRDefault="00BB51FF">
      <w:pPr>
        <w:jc w:val="center"/>
        <w:rPr>
          <w:rFonts w:eastAsia="黑体"/>
          <w:b/>
          <w:bCs/>
          <w:sz w:val="28"/>
        </w:rPr>
      </w:pPr>
    </w:p>
    <w:p w:rsidR="00BB51FF" w:rsidRDefault="00BB51FF" w:rsidP="0034554C">
      <w:pPr>
        <w:ind w:firstLineChars="245" w:firstLine="590"/>
        <w:rPr>
          <w:b/>
          <w:color w:val="000000"/>
          <w:sz w:val="24"/>
        </w:rPr>
      </w:pPr>
      <w:r>
        <w:rPr>
          <w:rFonts w:hint="eastAsia"/>
          <w:b/>
          <w:color w:val="000000"/>
          <w:sz w:val="24"/>
        </w:rPr>
        <w:t>一、审计准备阶段</w:t>
      </w:r>
    </w:p>
    <w:p w:rsidR="00BB51FF" w:rsidRDefault="00BB51FF" w:rsidP="0034554C">
      <w:pPr>
        <w:ind w:firstLineChars="245" w:firstLine="590"/>
        <w:rPr>
          <w:b/>
          <w:color w:val="000000"/>
          <w:sz w:val="24"/>
        </w:rPr>
      </w:pPr>
      <w:r>
        <w:rPr>
          <w:rFonts w:hint="eastAsia"/>
          <w:b/>
          <w:color w:val="000000"/>
          <w:sz w:val="24"/>
        </w:rPr>
        <w:t>二、审计实施阶段</w:t>
      </w:r>
    </w:p>
    <w:p w:rsidR="00BB51FF" w:rsidRDefault="00BB51FF" w:rsidP="0034554C">
      <w:pPr>
        <w:ind w:firstLineChars="245" w:firstLine="590"/>
        <w:rPr>
          <w:b/>
          <w:color w:val="000000"/>
          <w:sz w:val="24"/>
        </w:rPr>
      </w:pPr>
      <w:r>
        <w:rPr>
          <w:rFonts w:hint="eastAsia"/>
          <w:b/>
          <w:color w:val="000000"/>
          <w:sz w:val="24"/>
        </w:rPr>
        <w:t>三、审计报告阶段</w:t>
      </w:r>
    </w:p>
    <w:p w:rsidR="00BB51FF" w:rsidRDefault="00BB51FF" w:rsidP="0034554C">
      <w:pPr>
        <w:ind w:firstLineChars="245" w:firstLine="590"/>
        <w:rPr>
          <w:b/>
          <w:color w:val="000000"/>
          <w:sz w:val="24"/>
        </w:rPr>
      </w:pPr>
      <w:r>
        <w:rPr>
          <w:rFonts w:hint="eastAsia"/>
          <w:b/>
          <w:color w:val="000000"/>
          <w:sz w:val="24"/>
        </w:rPr>
        <w:t>四、档案整理阶段</w:t>
      </w:r>
    </w:p>
    <w:p w:rsidR="00BB51FF" w:rsidRDefault="00BB51FF" w:rsidP="0034554C">
      <w:pPr>
        <w:ind w:firstLineChars="245" w:firstLine="590"/>
        <w:rPr>
          <w:b/>
          <w:color w:val="000000"/>
          <w:sz w:val="24"/>
        </w:rPr>
      </w:pPr>
    </w:p>
    <w:p w:rsidR="00BB51FF" w:rsidRDefault="00BB51FF">
      <w:pPr>
        <w:jc w:val="center"/>
        <w:rPr>
          <w:rFonts w:eastAsia="黑体"/>
          <w:b/>
          <w:bCs/>
          <w:sz w:val="28"/>
        </w:rPr>
      </w:pPr>
      <w:r>
        <w:rPr>
          <w:rFonts w:eastAsia="黑体" w:hint="eastAsia"/>
          <w:b/>
          <w:bCs/>
          <w:sz w:val="28"/>
        </w:rPr>
        <w:lastRenderedPageBreak/>
        <w:t>第二节</w:t>
      </w:r>
      <w:r>
        <w:rPr>
          <w:rFonts w:eastAsia="黑体" w:hint="eastAsia"/>
          <w:b/>
          <w:bCs/>
          <w:sz w:val="28"/>
        </w:rPr>
        <w:t xml:space="preserve">  </w:t>
      </w:r>
      <w:r>
        <w:rPr>
          <w:rFonts w:eastAsia="黑体" w:hint="eastAsia"/>
          <w:b/>
          <w:bCs/>
          <w:sz w:val="28"/>
        </w:rPr>
        <w:t>金融审计计划与方案</w:t>
      </w:r>
    </w:p>
    <w:p w:rsidR="00BB51FF" w:rsidRDefault="00BB51FF" w:rsidP="0034554C">
      <w:pPr>
        <w:ind w:firstLineChars="245" w:firstLine="590"/>
        <w:rPr>
          <w:b/>
          <w:color w:val="000000"/>
          <w:sz w:val="24"/>
        </w:rPr>
      </w:pPr>
      <w:r>
        <w:rPr>
          <w:rFonts w:hint="eastAsia"/>
          <w:b/>
          <w:color w:val="000000"/>
          <w:sz w:val="24"/>
        </w:rPr>
        <w:t>一、年度审计计划</w:t>
      </w:r>
    </w:p>
    <w:p w:rsidR="00BB51FF" w:rsidRDefault="00BB51FF" w:rsidP="0034554C">
      <w:pPr>
        <w:ind w:firstLineChars="245" w:firstLine="590"/>
        <w:rPr>
          <w:b/>
          <w:color w:val="000000"/>
          <w:sz w:val="24"/>
        </w:rPr>
      </w:pPr>
      <w:r>
        <w:rPr>
          <w:rFonts w:hint="eastAsia"/>
          <w:b/>
          <w:color w:val="000000"/>
          <w:sz w:val="24"/>
        </w:rPr>
        <w:t>二、项目审计方案</w:t>
      </w:r>
    </w:p>
    <w:p w:rsidR="00BB51FF" w:rsidRDefault="00BB51FF" w:rsidP="0034554C">
      <w:pPr>
        <w:ind w:firstLineChars="243" w:firstLine="585"/>
        <w:rPr>
          <w:b/>
          <w:color w:val="000000"/>
          <w:sz w:val="24"/>
        </w:rPr>
      </w:pPr>
      <w:r>
        <w:rPr>
          <w:rFonts w:hint="eastAsia"/>
          <w:b/>
          <w:color w:val="000000"/>
          <w:sz w:val="24"/>
        </w:rPr>
        <w:t>三、审计重要性水平与审计风险评估</w:t>
      </w:r>
    </w:p>
    <w:p w:rsidR="00BB51FF" w:rsidRDefault="00BB51FF" w:rsidP="0034554C">
      <w:pPr>
        <w:ind w:firstLineChars="245" w:firstLine="590"/>
        <w:rPr>
          <w:b/>
          <w:color w:val="000000"/>
          <w:sz w:val="24"/>
        </w:rPr>
      </w:pPr>
    </w:p>
    <w:p w:rsidR="00BB51FF" w:rsidRDefault="00BB51FF">
      <w:pPr>
        <w:jc w:val="center"/>
      </w:pPr>
      <w:r>
        <w:rPr>
          <w:rFonts w:eastAsia="黑体" w:hint="eastAsia"/>
          <w:b/>
          <w:bCs/>
          <w:sz w:val="28"/>
        </w:rPr>
        <w:t>第三节</w:t>
      </w:r>
      <w:r>
        <w:rPr>
          <w:rFonts w:eastAsia="黑体" w:hint="eastAsia"/>
          <w:b/>
          <w:bCs/>
          <w:sz w:val="28"/>
        </w:rPr>
        <w:t xml:space="preserve">  </w:t>
      </w:r>
      <w:r>
        <w:rPr>
          <w:rFonts w:eastAsia="黑体" w:hint="eastAsia"/>
          <w:b/>
          <w:bCs/>
          <w:sz w:val="28"/>
        </w:rPr>
        <w:t>金融审计证据与审计报告</w:t>
      </w:r>
    </w:p>
    <w:p w:rsidR="00BB51FF" w:rsidRDefault="00BB51FF">
      <w:pPr>
        <w:ind w:firstLineChars="840" w:firstLine="1764"/>
      </w:pPr>
    </w:p>
    <w:p w:rsidR="00BB51FF" w:rsidRDefault="00BB51FF" w:rsidP="0034554C">
      <w:pPr>
        <w:ind w:firstLineChars="840" w:firstLine="2024"/>
        <w:rPr>
          <w:b/>
          <w:color w:val="000000"/>
          <w:sz w:val="24"/>
        </w:rPr>
      </w:pPr>
    </w:p>
    <w:p w:rsidR="00BB51FF" w:rsidRDefault="00BB51FF" w:rsidP="0034554C">
      <w:pPr>
        <w:ind w:firstLineChars="245" w:firstLine="590"/>
        <w:rPr>
          <w:b/>
          <w:color w:val="000000"/>
          <w:sz w:val="24"/>
        </w:rPr>
      </w:pPr>
      <w:r>
        <w:rPr>
          <w:rFonts w:hint="eastAsia"/>
          <w:b/>
          <w:color w:val="000000"/>
          <w:sz w:val="24"/>
        </w:rPr>
        <w:t>一、金融审计证据</w:t>
      </w:r>
    </w:p>
    <w:p w:rsidR="00BB51FF" w:rsidRDefault="00BB51FF" w:rsidP="0034554C">
      <w:pPr>
        <w:ind w:firstLineChars="245" w:firstLine="590"/>
        <w:rPr>
          <w:b/>
          <w:color w:val="000000"/>
          <w:sz w:val="24"/>
        </w:rPr>
      </w:pPr>
      <w:r>
        <w:rPr>
          <w:rFonts w:hint="eastAsia"/>
          <w:b/>
          <w:color w:val="000000"/>
          <w:sz w:val="24"/>
        </w:rPr>
        <w:t>二、审计工作底稿</w:t>
      </w:r>
    </w:p>
    <w:p w:rsidR="00BB51FF" w:rsidRDefault="00BB51FF" w:rsidP="0034554C">
      <w:pPr>
        <w:ind w:firstLineChars="245" w:firstLine="590"/>
        <w:rPr>
          <w:b/>
          <w:color w:val="000000"/>
          <w:sz w:val="24"/>
        </w:rPr>
      </w:pPr>
      <w:r>
        <w:rPr>
          <w:rFonts w:hint="eastAsia"/>
          <w:b/>
          <w:color w:val="000000"/>
          <w:sz w:val="24"/>
        </w:rPr>
        <w:t>三、金融审计报告</w:t>
      </w:r>
    </w:p>
    <w:p w:rsidR="00BB51FF" w:rsidRDefault="00BB51FF" w:rsidP="0034554C">
      <w:pPr>
        <w:ind w:firstLineChars="840" w:firstLine="2361"/>
        <w:rPr>
          <w:rFonts w:eastAsia="黑体"/>
          <w:b/>
          <w:bCs/>
          <w:sz w:val="28"/>
        </w:rPr>
      </w:pPr>
    </w:p>
    <w:p w:rsidR="00BB51FF" w:rsidRDefault="00BB51FF">
      <w:pPr>
        <w:rPr>
          <w:b/>
          <w:color w:val="000000"/>
          <w:sz w:val="24"/>
        </w:rPr>
      </w:pP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【本章课后复习思考题】</w:t>
      </w:r>
    </w:p>
    <w:p w:rsidR="00BB51FF" w:rsidRDefault="00BB51FF">
      <w:pPr>
        <w:numPr>
          <w:ilvl w:val="0"/>
          <w:numId w:val="1"/>
        </w:numPr>
        <w:adjustRightInd w:val="0"/>
        <w:snapToGrid w:val="0"/>
        <w:spacing w:line="300" w:lineRule="auto"/>
        <w:rPr>
          <w:rFonts w:eastAsia="黑体"/>
          <w:bCs/>
        </w:rPr>
      </w:pPr>
      <w:r>
        <w:rPr>
          <w:rFonts w:eastAsia="黑体" w:hint="eastAsia"/>
          <w:bCs/>
        </w:rPr>
        <w:t>审计证据充分性和适当性之间有什么关系？</w:t>
      </w:r>
    </w:p>
    <w:p w:rsidR="00BB51FF" w:rsidRDefault="00BB51FF">
      <w:pPr>
        <w:numPr>
          <w:ilvl w:val="0"/>
          <w:numId w:val="1"/>
        </w:numPr>
        <w:adjustRightInd w:val="0"/>
        <w:snapToGrid w:val="0"/>
        <w:spacing w:line="300" w:lineRule="auto"/>
        <w:rPr>
          <w:rFonts w:eastAsia="黑体"/>
          <w:bCs/>
        </w:rPr>
      </w:pPr>
      <w:r>
        <w:rPr>
          <w:rFonts w:eastAsia="黑体" w:hint="eastAsia"/>
          <w:bCs/>
        </w:rPr>
        <w:t>简述控制测试与实质性测试的区别和联系。</w:t>
      </w:r>
    </w:p>
    <w:p w:rsidR="00BB51FF" w:rsidRDefault="00BB51FF">
      <w:pPr>
        <w:numPr>
          <w:ilvl w:val="0"/>
          <w:numId w:val="1"/>
        </w:numPr>
        <w:adjustRightInd w:val="0"/>
        <w:snapToGrid w:val="0"/>
        <w:spacing w:line="300" w:lineRule="auto"/>
        <w:rPr>
          <w:rFonts w:eastAsia="黑体"/>
          <w:bCs/>
        </w:rPr>
      </w:pPr>
      <w:r>
        <w:rPr>
          <w:rFonts w:eastAsia="黑体" w:hint="eastAsia"/>
          <w:bCs/>
        </w:rPr>
        <w:t>简述审计报告的种类。</w:t>
      </w:r>
    </w:p>
    <w:p w:rsidR="00BB51FF" w:rsidRDefault="00BB51FF">
      <w:pPr>
        <w:numPr>
          <w:ilvl w:val="0"/>
          <w:numId w:val="1"/>
        </w:numPr>
        <w:adjustRightInd w:val="0"/>
        <w:snapToGrid w:val="0"/>
        <w:spacing w:line="300" w:lineRule="auto"/>
        <w:rPr>
          <w:rFonts w:eastAsia="黑体"/>
          <w:bCs/>
        </w:rPr>
      </w:pPr>
      <w:r>
        <w:rPr>
          <w:rFonts w:eastAsia="黑体" w:hint="eastAsia"/>
          <w:bCs/>
        </w:rPr>
        <w:t>整理审计证据的方法有哪些？</w:t>
      </w:r>
    </w:p>
    <w:p w:rsidR="00BB51FF" w:rsidRDefault="00BB51FF">
      <w:pPr>
        <w:numPr>
          <w:ilvl w:val="0"/>
          <w:numId w:val="1"/>
        </w:numPr>
        <w:adjustRightInd w:val="0"/>
        <w:snapToGrid w:val="0"/>
        <w:spacing w:line="300" w:lineRule="auto"/>
        <w:rPr>
          <w:rFonts w:eastAsia="黑体"/>
          <w:bCs/>
        </w:rPr>
      </w:pPr>
      <w:r>
        <w:rPr>
          <w:rFonts w:eastAsia="黑体" w:hint="eastAsia"/>
          <w:bCs/>
        </w:rPr>
        <w:t>简述审计报告的作用。</w:t>
      </w:r>
    </w:p>
    <w:p w:rsidR="00BB51FF" w:rsidRDefault="00BB51FF">
      <w:pPr>
        <w:numPr>
          <w:ilvl w:val="0"/>
          <w:numId w:val="1"/>
        </w:numPr>
        <w:adjustRightInd w:val="0"/>
        <w:snapToGrid w:val="0"/>
        <w:spacing w:line="300" w:lineRule="auto"/>
        <w:rPr>
          <w:rFonts w:eastAsia="黑体"/>
          <w:bCs/>
        </w:rPr>
      </w:pPr>
      <w:r>
        <w:rPr>
          <w:rFonts w:eastAsia="黑体" w:hint="eastAsia"/>
          <w:bCs/>
        </w:rPr>
        <w:t>简述审计重要性水平与审计风险评估之间的关系。</w:t>
      </w: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【本章课后学习阅读资料】</w:t>
      </w:r>
    </w:p>
    <w:p w:rsidR="00BB51FF" w:rsidRDefault="00BB51FF">
      <w:pPr>
        <w:adjustRightInd w:val="0"/>
        <w:snapToGrid w:val="0"/>
        <w:spacing w:line="300" w:lineRule="auto"/>
        <w:ind w:firstLineChars="300" w:firstLine="630"/>
        <w:rPr>
          <w:rFonts w:eastAsia="黑体"/>
          <w:bCs/>
        </w:rPr>
      </w:pPr>
      <w:r>
        <w:rPr>
          <w:rFonts w:eastAsia="黑体" w:hint="eastAsia"/>
          <w:bCs/>
        </w:rPr>
        <w:t>1</w:t>
      </w:r>
      <w:r>
        <w:rPr>
          <w:rFonts w:eastAsia="黑体" w:hint="eastAsia"/>
          <w:bCs/>
        </w:rPr>
        <w:t>、审计实施方案实例</w:t>
      </w:r>
    </w:p>
    <w:p w:rsidR="00BB51FF" w:rsidRDefault="00BB51FF">
      <w:pPr>
        <w:adjustRightInd w:val="0"/>
        <w:snapToGrid w:val="0"/>
        <w:spacing w:line="300" w:lineRule="auto"/>
        <w:ind w:firstLineChars="300" w:firstLine="630"/>
        <w:rPr>
          <w:rFonts w:eastAsia="黑体"/>
          <w:bCs/>
        </w:rPr>
      </w:pPr>
      <w:r>
        <w:rPr>
          <w:rFonts w:eastAsia="黑体" w:hint="eastAsia"/>
          <w:bCs/>
        </w:rPr>
        <w:t>2</w:t>
      </w:r>
      <w:r>
        <w:rPr>
          <w:rFonts w:eastAsia="黑体" w:hint="eastAsia"/>
          <w:bCs/>
        </w:rPr>
        <w:t>、审计报告实例</w:t>
      </w:r>
    </w:p>
    <w:p w:rsidR="00BB51FF" w:rsidRDefault="00BB51FF">
      <w:pPr>
        <w:adjustRightInd w:val="0"/>
        <w:snapToGrid w:val="0"/>
        <w:spacing w:line="300" w:lineRule="auto"/>
        <w:ind w:firstLineChars="300" w:firstLine="630"/>
        <w:rPr>
          <w:rFonts w:eastAsia="黑体"/>
          <w:bCs/>
        </w:rPr>
      </w:pPr>
    </w:p>
    <w:p w:rsidR="00BB51FF" w:rsidRDefault="00BB51FF">
      <w:pPr>
        <w:adjustRightInd w:val="0"/>
        <w:snapToGrid w:val="0"/>
        <w:spacing w:line="300" w:lineRule="auto"/>
        <w:ind w:firstLineChars="300" w:firstLine="630"/>
        <w:rPr>
          <w:rFonts w:eastAsia="黑体"/>
          <w:bCs/>
        </w:rPr>
      </w:pPr>
    </w:p>
    <w:p w:rsidR="00BB51FF" w:rsidRDefault="00BB51FF">
      <w:pPr>
        <w:adjustRightInd w:val="0"/>
        <w:snapToGrid w:val="0"/>
        <w:spacing w:line="300" w:lineRule="auto"/>
        <w:ind w:firstLineChars="300" w:firstLine="630"/>
        <w:rPr>
          <w:rFonts w:eastAsia="黑体"/>
          <w:bCs/>
        </w:rPr>
      </w:pPr>
    </w:p>
    <w:p w:rsidR="00BB51FF" w:rsidRDefault="00BB51FF">
      <w:pPr>
        <w:adjustRightInd w:val="0"/>
        <w:snapToGrid w:val="0"/>
        <w:spacing w:line="300" w:lineRule="auto"/>
        <w:ind w:firstLineChars="300" w:firstLine="630"/>
        <w:rPr>
          <w:rFonts w:eastAsia="黑体"/>
          <w:bCs/>
        </w:rPr>
      </w:pPr>
    </w:p>
    <w:p w:rsidR="00BB51FF" w:rsidRDefault="00BB51FF">
      <w:pPr>
        <w:adjustRightInd w:val="0"/>
        <w:snapToGrid w:val="0"/>
        <w:spacing w:line="300" w:lineRule="auto"/>
        <w:ind w:firstLineChars="300" w:firstLine="630"/>
        <w:rPr>
          <w:rFonts w:eastAsia="黑体"/>
          <w:bCs/>
        </w:rPr>
      </w:pPr>
    </w:p>
    <w:p w:rsidR="00BB51FF" w:rsidRDefault="00BB51FF">
      <w:pPr>
        <w:jc w:val="center"/>
        <w:rPr>
          <w:rFonts w:eastAsia="黑体"/>
          <w:b/>
          <w:bCs/>
          <w:sz w:val="28"/>
        </w:rPr>
      </w:pPr>
      <w:r>
        <w:rPr>
          <w:rFonts w:eastAsia="黑体" w:hint="eastAsia"/>
          <w:b/>
          <w:bCs/>
          <w:sz w:val="28"/>
        </w:rPr>
        <w:t>第三章</w:t>
      </w:r>
      <w:r>
        <w:rPr>
          <w:rFonts w:eastAsia="黑体" w:hint="eastAsia"/>
          <w:b/>
          <w:bCs/>
          <w:sz w:val="28"/>
        </w:rPr>
        <w:t xml:space="preserve">  </w:t>
      </w:r>
      <w:r>
        <w:rPr>
          <w:rFonts w:eastAsia="黑体" w:hint="eastAsia"/>
          <w:b/>
          <w:bCs/>
          <w:sz w:val="28"/>
        </w:rPr>
        <w:t>金融审计方式与方法</w:t>
      </w:r>
    </w:p>
    <w:p w:rsidR="00BB51FF" w:rsidRDefault="00BB51FF">
      <w:pPr>
        <w:spacing w:line="300" w:lineRule="auto"/>
        <w:rPr>
          <w:rFonts w:eastAsia="黑体"/>
          <w:b/>
          <w:bCs/>
        </w:rPr>
      </w:pPr>
      <w:r>
        <w:rPr>
          <w:rFonts w:ascii="黑体" w:eastAsia="黑体" w:hAnsi="宋体" w:hint="eastAsia"/>
          <w:b/>
        </w:rPr>
        <w:t>【安排课时】4</w:t>
      </w:r>
    </w:p>
    <w:p w:rsidR="00BB51FF" w:rsidRDefault="00BB51FF">
      <w:pPr>
        <w:spacing w:line="300" w:lineRule="auto"/>
        <w:rPr>
          <w:rFonts w:eastAsia="黑体"/>
          <w:bCs/>
        </w:rPr>
      </w:pPr>
      <w:r>
        <w:rPr>
          <w:rFonts w:ascii="黑体" w:eastAsia="黑体" w:hAnsi="宋体" w:hint="eastAsia"/>
          <w:bCs/>
        </w:rPr>
        <w:t>【</w:t>
      </w:r>
      <w:r>
        <w:rPr>
          <w:rFonts w:eastAsia="黑体" w:hint="eastAsia"/>
          <w:b/>
          <w:bCs/>
        </w:rPr>
        <w:t>本章教学目的和要求</w:t>
      </w:r>
      <w:r>
        <w:rPr>
          <w:rFonts w:ascii="黑体" w:eastAsia="黑体" w:hAnsi="宋体" w:hint="eastAsia"/>
          <w:bCs/>
        </w:rPr>
        <w:t>】</w:t>
      </w:r>
    </w:p>
    <w:p w:rsidR="00BB51FF" w:rsidRDefault="00BB51FF">
      <w:pPr>
        <w:autoSpaceDE w:val="0"/>
        <w:autoSpaceDN w:val="0"/>
        <w:adjustRightInd w:val="0"/>
        <w:spacing w:line="360" w:lineRule="auto"/>
        <w:ind w:firstLineChars="200" w:firstLine="420"/>
        <w:jc w:val="left"/>
        <w:rPr>
          <w:rFonts w:eastAsia="黑体"/>
          <w:bCs/>
        </w:rPr>
      </w:pPr>
      <w:r>
        <w:rPr>
          <w:rFonts w:eastAsia="黑体" w:hint="eastAsia"/>
          <w:bCs/>
        </w:rPr>
        <w:t>1</w:t>
      </w:r>
      <w:r>
        <w:rPr>
          <w:rFonts w:eastAsia="黑体" w:hint="eastAsia"/>
          <w:bCs/>
        </w:rPr>
        <w:t>、掌握审计方式与审计方法的基本概念等基本概念；</w:t>
      </w:r>
    </w:p>
    <w:p w:rsidR="00BB51FF" w:rsidRDefault="00BB51FF">
      <w:pPr>
        <w:spacing w:line="300" w:lineRule="auto"/>
        <w:ind w:firstLineChars="200" w:firstLine="420"/>
        <w:rPr>
          <w:rFonts w:eastAsia="黑体"/>
          <w:bCs/>
        </w:rPr>
      </w:pPr>
      <w:r>
        <w:rPr>
          <w:rFonts w:eastAsia="黑体" w:hint="eastAsia"/>
          <w:bCs/>
        </w:rPr>
        <w:t>2</w:t>
      </w:r>
      <w:r>
        <w:rPr>
          <w:rFonts w:eastAsia="黑体" w:hint="eastAsia"/>
          <w:bCs/>
        </w:rPr>
        <w:t>、对审计分类体系掌握，能够具体选择适当的审计方式与方法。</w:t>
      </w:r>
    </w:p>
    <w:p w:rsidR="00BB51FF" w:rsidRDefault="00BB51FF">
      <w:pPr>
        <w:spacing w:line="300" w:lineRule="auto"/>
        <w:ind w:firstLineChars="300" w:firstLine="630"/>
        <w:rPr>
          <w:rFonts w:eastAsia="黑体"/>
          <w:bCs/>
        </w:rPr>
      </w:pPr>
    </w:p>
    <w:p w:rsidR="00BB51FF" w:rsidRDefault="00BB51FF">
      <w:pPr>
        <w:adjustRightInd w:val="0"/>
        <w:snapToGrid w:val="0"/>
        <w:spacing w:line="300" w:lineRule="auto"/>
        <w:rPr>
          <w:rFonts w:ascii="黑体" w:eastAsia="黑体" w:hAnsi="宋体"/>
          <w:b/>
        </w:rPr>
      </w:pPr>
      <w:r>
        <w:rPr>
          <w:rFonts w:ascii="黑体" w:eastAsia="黑体" w:hAnsi="宋体" w:hint="eastAsia"/>
          <w:b/>
        </w:rPr>
        <w:t>【本章重点、难点】</w:t>
      </w:r>
    </w:p>
    <w:p w:rsidR="00BB51FF" w:rsidRDefault="00BB51FF">
      <w:pPr>
        <w:spacing w:line="300" w:lineRule="auto"/>
        <w:ind w:firstLineChars="300" w:firstLine="630"/>
        <w:rPr>
          <w:rFonts w:eastAsia="黑体"/>
          <w:bCs/>
        </w:rPr>
      </w:pPr>
      <w:r>
        <w:rPr>
          <w:rFonts w:eastAsia="黑体" w:hint="eastAsia"/>
          <w:bCs/>
        </w:rPr>
        <w:t>1</w:t>
      </w:r>
      <w:r>
        <w:rPr>
          <w:rFonts w:eastAsia="黑体" w:hint="eastAsia"/>
          <w:bCs/>
        </w:rPr>
        <w:t>、审计方式与方法的理论性与审计实务运用时的灵活性相结合</w:t>
      </w:r>
    </w:p>
    <w:p w:rsidR="00BB51FF" w:rsidRDefault="00BB51FF">
      <w:pPr>
        <w:spacing w:line="300" w:lineRule="auto"/>
        <w:ind w:firstLineChars="300" w:firstLine="630"/>
        <w:rPr>
          <w:rFonts w:eastAsia="黑体"/>
          <w:bCs/>
        </w:rPr>
      </w:pPr>
      <w:r>
        <w:rPr>
          <w:rFonts w:eastAsia="黑体" w:hint="eastAsia"/>
          <w:bCs/>
        </w:rPr>
        <w:t>2</w:t>
      </w:r>
      <w:r>
        <w:rPr>
          <w:rFonts w:eastAsia="黑体" w:hint="eastAsia"/>
          <w:bCs/>
        </w:rPr>
        <w:t>、对信息计算机审计方法的介绍</w:t>
      </w:r>
    </w:p>
    <w:p w:rsidR="00BB51FF" w:rsidRDefault="00BB51FF">
      <w:pPr>
        <w:rPr>
          <w:rFonts w:eastAsia="黑体"/>
          <w:b/>
          <w:bCs/>
          <w:sz w:val="28"/>
        </w:rPr>
      </w:pPr>
    </w:p>
    <w:p w:rsidR="00BB51FF" w:rsidRDefault="00BB51FF">
      <w:pPr>
        <w:adjustRightInd w:val="0"/>
        <w:snapToGrid w:val="0"/>
        <w:spacing w:line="300" w:lineRule="auto"/>
        <w:ind w:firstLineChars="300" w:firstLine="630"/>
        <w:rPr>
          <w:rFonts w:eastAsia="黑体"/>
          <w:bCs/>
        </w:rPr>
      </w:pPr>
    </w:p>
    <w:p w:rsidR="00BB51FF" w:rsidRDefault="00BB51FF" w:rsidP="0034554C">
      <w:pPr>
        <w:ind w:firstLineChars="50" w:firstLine="141"/>
      </w:pPr>
      <w:r>
        <w:rPr>
          <w:rFonts w:eastAsia="黑体" w:hint="eastAsia"/>
          <w:b/>
          <w:bCs/>
          <w:sz w:val="28"/>
        </w:rPr>
        <w:t>第一节</w:t>
      </w:r>
      <w:r>
        <w:rPr>
          <w:rFonts w:eastAsia="黑体" w:hint="eastAsia"/>
          <w:b/>
          <w:bCs/>
          <w:sz w:val="28"/>
        </w:rPr>
        <w:t xml:space="preserve">  </w:t>
      </w:r>
      <w:r>
        <w:rPr>
          <w:rFonts w:eastAsia="黑体" w:hint="eastAsia"/>
          <w:b/>
          <w:bCs/>
          <w:sz w:val="28"/>
        </w:rPr>
        <w:t>金融审计分类</w:t>
      </w:r>
    </w:p>
    <w:p w:rsidR="00BB51FF" w:rsidRDefault="00BB51FF">
      <w:pPr>
        <w:jc w:val="center"/>
        <w:rPr>
          <w:rFonts w:eastAsia="黑体"/>
          <w:b/>
          <w:bCs/>
          <w:sz w:val="28"/>
        </w:rPr>
      </w:pPr>
    </w:p>
    <w:p w:rsidR="00BB51FF" w:rsidRDefault="00BB51FF">
      <w:pPr>
        <w:jc w:val="left"/>
        <w:rPr>
          <w:b/>
          <w:color w:val="000000"/>
          <w:sz w:val="24"/>
        </w:rPr>
      </w:pPr>
      <w:r>
        <w:rPr>
          <w:rFonts w:hint="eastAsia"/>
          <w:b/>
          <w:color w:val="000000"/>
          <w:sz w:val="24"/>
        </w:rPr>
        <w:t>一、基本分类</w:t>
      </w:r>
    </w:p>
    <w:p w:rsidR="00BB51FF" w:rsidRDefault="00BB51FF">
      <w:pPr>
        <w:jc w:val="left"/>
        <w:rPr>
          <w:b/>
          <w:color w:val="000000"/>
          <w:sz w:val="24"/>
        </w:rPr>
      </w:pPr>
      <w:r>
        <w:rPr>
          <w:rFonts w:hint="eastAsia"/>
          <w:b/>
          <w:color w:val="000000"/>
          <w:sz w:val="24"/>
        </w:rPr>
        <w:t>二、其他分类</w:t>
      </w:r>
    </w:p>
    <w:p w:rsidR="00BB51FF" w:rsidRDefault="00BB51FF">
      <w:pPr>
        <w:rPr>
          <w:b/>
          <w:color w:val="000000"/>
          <w:sz w:val="24"/>
        </w:rPr>
      </w:pPr>
    </w:p>
    <w:p w:rsidR="00BB51FF" w:rsidRDefault="00BB51FF">
      <w:pPr>
        <w:rPr>
          <w:rFonts w:eastAsia="黑体"/>
          <w:b/>
          <w:bCs/>
          <w:sz w:val="28"/>
        </w:rPr>
      </w:pPr>
      <w:r>
        <w:rPr>
          <w:rFonts w:eastAsia="黑体" w:hint="eastAsia"/>
          <w:b/>
          <w:bCs/>
          <w:sz w:val="28"/>
        </w:rPr>
        <w:t>第二节</w:t>
      </w:r>
      <w:r>
        <w:rPr>
          <w:rFonts w:eastAsia="黑体" w:hint="eastAsia"/>
          <w:b/>
          <w:bCs/>
          <w:sz w:val="28"/>
        </w:rPr>
        <w:t xml:space="preserve">  </w:t>
      </w:r>
      <w:r>
        <w:rPr>
          <w:rFonts w:eastAsia="黑体" w:hint="eastAsia"/>
          <w:b/>
          <w:bCs/>
          <w:sz w:val="28"/>
        </w:rPr>
        <w:t>金融审计组织方式</w:t>
      </w:r>
    </w:p>
    <w:p w:rsidR="00BB51FF" w:rsidRDefault="00BB51FF">
      <w:pPr>
        <w:rPr>
          <w:rFonts w:eastAsia="黑体"/>
          <w:b/>
          <w:bCs/>
          <w:sz w:val="28"/>
        </w:rPr>
      </w:pPr>
    </w:p>
    <w:p w:rsidR="00BB51FF" w:rsidRDefault="00BB51FF">
      <w:pPr>
        <w:jc w:val="left"/>
        <w:rPr>
          <w:b/>
          <w:color w:val="000000"/>
          <w:sz w:val="24"/>
        </w:rPr>
      </w:pPr>
      <w:r>
        <w:rPr>
          <w:rFonts w:hint="eastAsia"/>
          <w:b/>
          <w:color w:val="000000"/>
          <w:sz w:val="24"/>
        </w:rPr>
        <w:t>一、现场审计方式</w:t>
      </w:r>
    </w:p>
    <w:p w:rsidR="00BB51FF" w:rsidRDefault="00BB51FF">
      <w:pPr>
        <w:jc w:val="left"/>
        <w:rPr>
          <w:b/>
          <w:color w:val="000000"/>
          <w:sz w:val="24"/>
        </w:rPr>
      </w:pPr>
      <w:r>
        <w:rPr>
          <w:rFonts w:hint="eastAsia"/>
          <w:b/>
          <w:color w:val="000000"/>
          <w:sz w:val="24"/>
        </w:rPr>
        <w:t>二、非现场审计方式</w:t>
      </w:r>
    </w:p>
    <w:p w:rsidR="00BB51FF" w:rsidRDefault="00BB51FF">
      <w:pPr>
        <w:jc w:val="left"/>
        <w:rPr>
          <w:b/>
          <w:color w:val="000000"/>
          <w:sz w:val="24"/>
        </w:rPr>
      </w:pPr>
      <w:r>
        <w:rPr>
          <w:rFonts w:hint="eastAsia"/>
          <w:b/>
          <w:color w:val="000000"/>
          <w:sz w:val="24"/>
        </w:rPr>
        <w:t>三、现场审计与非现场审计的关系</w:t>
      </w:r>
    </w:p>
    <w:p w:rsidR="00BB51FF" w:rsidRDefault="00BB51FF">
      <w:pPr>
        <w:jc w:val="left"/>
        <w:rPr>
          <w:b/>
          <w:color w:val="000000"/>
          <w:sz w:val="24"/>
        </w:rPr>
      </w:pPr>
    </w:p>
    <w:p w:rsidR="00BB51FF" w:rsidRDefault="00BB51FF">
      <w:pPr>
        <w:rPr>
          <w:rFonts w:eastAsia="黑体"/>
          <w:b/>
          <w:bCs/>
          <w:sz w:val="28"/>
        </w:rPr>
      </w:pPr>
      <w:r>
        <w:rPr>
          <w:rFonts w:eastAsia="黑体" w:hint="eastAsia"/>
          <w:b/>
          <w:bCs/>
          <w:sz w:val="28"/>
        </w:rPr>
        <w:t>第三节</w:t>
      </w:r>
      <w:r>
        <w:rPr>
          <w:rFonts w:eastAsia="黑体" w:hint="eastAsia"/>
          <w:b/>
          <w:bCs/>
          <w:sz w:val="28"/>
        </w:rPr>
        <w:t xml:space="preserve">  </w:t>
      </w:r>
      <w:r>
        <w:rPr>
          <w:rFonts w:eastAsia="黑体" w:hint="eastAsia"/>
          <w:b/>
          <w:bCs/>
          <w:sz w:val="28"/>
        </w:rPr>
        <w:t>金融审计方法</w:t>
      </w:r>
    </w:p>
    <w:p w:rsidR="00BB51FF" w:rsidRDefault="00BB51FF"/>
    <w:p w:rsidR="00BB51FF" w:rsidRDefault="00BB51FF">
      <w:pPr>
        <w:jc w:val="left"/>
        <w:rPr>
          <w:b/>
          <w:color w:val="000000"/>
          <w:sz w:val="24"/>
        </w:rPr>
      </w:pPr>
      <w:r>
        <w:rPr>
          <w:rFonts w:hint="eastAsia"/>
          <w:b/>
          <w:color w:val="000000"/>
          <w:sz w:val="24"/>
        </w:rPr>
        <w:t>一、金融审计一般方法</w:t>
      </w:r>
    </w:p>
    <w:p w:rsidR="00BB51FF" w:rsidRDefault="00BB51FF">
      <w:pPr>
        <w:jc w:val="left"/>
        <w:rPr>
          <w:b/>
          <w:color w:val="000000"/>
          <w:sz w:val="24"/>
        </w:rPr>
      </w:pPr>
      <w:r>
        <w:rPr>
          <w:rFonts w:hint="eastAsia"/>
          <w:b/>
          <w:color w:val="000000"/>
          <w:sz w:val="24"/>
        </w:rPr>
        <w:t>二、金融财务审计方法</w:t>
      </w:r>
    </w:p>
    <w:p w:rsidR="00BB51FF" w:rsidRDefault="00BB51FF">
      <w:pPr>
        <w:jc w:val="left"/>
        <w:rPr>
          <w:b/>
          <w:color w:val="000000"/>
          <w:sz w:val="24"/>
        </w:rPr>
      </w:pPr>
      <w:r>
        <w:rPr>
          <w:rFonts w:hint="eastAsia"/>
          <w:b/>
          <w:color w:val="000000"/>
          <w:sz w:val="24"/>
        </w:rPr>
        <w:t>三、金融绩效审计方法</w:t>
      </w:r>
    </w:p>
    <w:p w:rsidR="00BB51FF" w:rsidRDefault="00BB51FF">
      <w:pPr>
        <w:jc w:val="left"/>
        <w:rPr>
          <w:b/>
          <w:color w:val="000000"/>
          <w:sz w:val="24"/>
        </w:rPr>
      </w:pPr>
      <w:r>
        <w:rPr>
          <w:rFonts w:hint="eastAsia"/>
          <w:b/>
          <w:color w:val="000000"/>
          <w:sz w:val="24"/>
        </w:rPr>
        <w:t>四、风险基础审计方法</w:t>
      </w:r>
    </w:p>
    <w:p w:rsidR="00BB51FF" w:rsidRDefault="00BB51FF">
      <w:pPr>
        <w:jc w:val="left"/>
        <w:rPr>
          <w:b/>
          <w:color w:val="000000"/>
          <w:sz w:val="24"/>
        </w:rPr>
      </w:pPr>
      <w:r>
        <w:rPr>
          <w:rFonts w:hint="eastAsia"/>
          <w:b/>
          <w:color w:val="000000"/>
          <w:sz w:val="24"/>
        </w:rPr>
        <w:t>五、计算机辅助审计方法</w:t>
      </w:r>
    </w:p>
    <w:p w:rsidR="00BB51FF" w:rsidRDefault="00BB51FF">
      <w:pPr>
        <w:jc w:val="left"/>
        <w:rPr>
          <w:b/>
          <w:color w:val="000000"/>
          <w:sz w:val="24"/>
        </w:rPr>
      </w:pPr>
      <w:r>
        <w:rPr>
          <w:rFonts w:hint="eastAsia"/>
          <w:b/>
          <w:color w:val="000000"/>
          <w:sz w:val="24"/>
        </w:rPr>
        <w:t>六、审计抽样技术</w:t>
      </w:r>
    </w:p>
    <w:p w:rsidR="00BB51FF" w:rsidRDefault="00BB51FF">
      <w:pPr>
        <w:rPr>
          <w:rFonts w:eastAsia="黑体"/>
          <w:b/>
          <w:bCs/>
          <w:sz w:val="28"/>
        </w:rPr>
      </w:pPr>
    </w:p>
    <w:p w:rsidR="00BB51FF" w:rsidRDefault="00BB51FF">
      <w:pPr>
        <w:rPr>
          <w:b/>
          <w:color w:val="000000"/>
          <w:sz w:val="24"/>
        </w:rPr>
      </w:pP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【本章课后复习思考题】</w:t>
      </w:r>
    </w:p>
    <w:p w:rsidR="00BB51FF" w:rsidRDefault="00BB51FF">
      <w:pPr>
        <w:adjustRightInd w:val="0"/>
        <w:snapToGrid w:val="0"/>
        <w:spacing w:line="300" w:lineRule="auto"/>
        <w:ind w:left="360"/>
        <w:rPr>
          <w:rFonts w:eastAsia="黑体"/>
          <w:bCs/>
        </w:rPr>
      </w:pPr>
      <w:r>
        <w:rPr>
          <w:rFonts w:eastAsia="黑体" w:hint="eastAsia"/>
          <w:bCs/>
        </w:rPr>
        <w:t>1.</w:t>
      </w:r>
      <w:r>
        <w:rPr>
          <w:rFonts w:eastAsia="黑体" w:hint="eastAsia"/>
          <w:bCs/>
        </w:rPr>
        <w:t>一般意义上，审计可以按照哪些角度进行分类？其按照审计主体、审计内容不同，主要可以将审计分成哪几类？</w:t>
      </w:r>
    </w:p>
    <w:p w:rsidR="00BB51FF" w:rsidRDefault="00BB51FF">
      <w:pPr>
        <w:adjustRightInd w:val="0"/>
        <w:snapToGrid w:val="0"/>
        <w:spacing w:line="300" w:lineRule="auto"/>
        <w:ind w:left="360"/>
        <w:rPr>
          <w:rFonts w:eastAsia="黑体"/>
          <w:bCs/>
        </w:rPr>
      </w:pPr>
      <w:r>
        <w:rPr>
          <w:rFonts w:eastAsia="黑体" w:hint="eastAsia"/>
          <w:bCs/>
        </w:rPr>
        <w:t>2.</w:t>
      </w:r>
      <w:r>
        <w:rPr>
          <w:rFonts w:eastAsia="黑体" w:hint="eastAsia"/>
          <w:bCs/>
        </w:rPr>
        <w:t>金融审计常见有</w:t>
      </w:r>
      <w:proofErr w:type="gramStart"/>
      <w:r>
        <w:rPr>
          <w:rFonts w:eastAsia="黑体" w:hint="eastAsia"/>
          <w:bCs/>
        </w:rPr>
        <w:t>哪些具有</w:t>
      </w:r>
      <w:proofErr w:type="gramEnd"/>
      <w:r>
        <w:rPr>
          <w:rFonts w:eastAsia="黑体" w:hint="eastAsia"/>
          <w:bCs/>
        </w:rPr>
        <w:t>特定意义的分类，各是什么？</w:t>
      </w:r>
    </w:p>
    <w:p w:rsidR="00BB51FF" w:rsidRDefault="00BB51FF">
      <w:pPr>
        <w:adjustRightInd w:val="0"/>
        <w:snapToGrid w:val="0"/>
        <w:spacing w:line="300" w:lineRule="auto"/>
        <w:ind w:left="360"/>
        <w:rPr>
          <w:rFonts w:eastAsia="黑体"/>
          <w:bCs/>
        </w:rPr>
      </w:pPr>
      <w:r>
        <w:rPr>
          <w:rFonts w:eastAsia="黑体" w:hint="eastAsia"/>
          <w:bCs/>
        </w:rPr>
        <w:t>3.</w:t>
      </w:r>
      <w:r>
        <w:rPr>
          <w:rFonts w:eastAsia="黑体" w:hint="eastAsia"/>
          <w:bCs/>
        </w:rPr>
        <w:t>什么是非现场审计？与现场审计相比，它有哪些优点和缺点？</w:t>
      </w:r>
    </w:p>
    <w:p w:rsidR="00BB51FF" w:rsidRDefault="00BB51FF">
      <w:pPr>
        <w:adjustRightInd w:val="0"/>
        <w:snapToGrid w:val="0"/>
        <w:spacing w:line="300" w:lineRule="auto"/>
        <w:ind w:left="360"/>
        <w:rPr>
          <w:rFonts w:eastAsia="黑体"/>
          <w:bCs/>
        </w:rPr>
      </w:pPr>
      <w:r>
        <w:rPr>
          <w:rFonts w:eastAsia="黑体" w:hint="eastAsia"/>
          <w:bCs/>
        </w:rPr>
        <w:t>4.</w:t>
      </w:r>
      <w:r>
        <w:rPr>
          <w:rFonts w:eastAsia="黑体" w:hint="eastAsia"/>
          <w:bCs/>
        </w:rPr>
        <w:t>一般金融审计的方法主要有哪些？绩效审计方法与传统审计方法有哪些相似及不同？</w:t>
      </w:r>
    </w:p>
    <w:p w:rsidR="00BB51FF" w:rsidRDefault="00BB51FF">
      <w:pPr>
        <w:adjustRightInd w:val="0"/>
        <w:snapToGrid w:val="0"/>
        <w:spacing w:line="300" w:lineRule="auto"/>
        <w:ind w:left="360"/>
        <w:rPr>
          <w:rFonts w:eastAsia="黑体"/>
          <w:bCs/>
        </w:rPr>
      </w:pPr>
      <w:r>
        <w:rPr>
          <w:rFonts w:eastAsia="黑体" w:hint="eastAsia"/>
          <w:bCs/>
        </w:rPr>
        <w:t>5.</w:t>
      </w:r>
      <w:r>
        <w:rPr>
          <w:rFonts w:eastAsia="黑体" w:hint="eastAsia"/>
          <w:bCs/>
        </w:rPr>
        <w:t>什么是计算机辅助审计？</w:t>
      </w:r>
      <w:r>
        <w:rPr>
          <w:rFonts w:eastAsia="黑体" w:hint="eastAsia"/>
          <w:bCs/>
        </w:rPr>
        <w:t xml:space="preserve"> </w:t>
      </w:r>
    </w:p>
    <w:p w:rsidR="00BB51FF" w:rsidRDefault="00BB51FF">
      <w:pPr>
        <w:adjustRightInd w:val="0"/>
        <w:snapToGrid w:val="0"/>
        <w:spacing w:line="300" w:lineRule="auto"/>
        <w:ind w:left="360"/>
        <w:rPr>
          <w:rFonts w:eastAsia="黑体"/>
          <w:bCs/>
        </w:rPr>
      </w:pPr>
      <w:r>
        <w:rPr>
          <w:rFonts w:eastAsia="黑体" w:hint="eastAsia"/>
          <w:bCs/>
        </w:rPr>
        <w:t>6.</w:t>
      </w:r>
      <w:r>
        <w:rPr>
          <w:rFonts w:eastAsia="黑体" w:hint="eastAsia"/>
          <w:bCs/>
        </w:rPr>
        <w:t>风险基础审计模型是什么？风险基础审计有哪些基本步骤？</w:t>
      </w:r>
    </w:p>
    <w:p w:rsidR="00BB51FF" w:rsidRDefault="00BB51FF">
      <w:pPr>
        <w:adjustRightInd w:val="0"/>
        <w:snapToGrid w:val="0"/>
        <w:spacing w:line="300" w:lineRule="auto"/>
        <w:ind w:left="360"/>
        <w:rPr>
          <w:rFonts w:eastAsia="黑体"/>
          <w:bCs/>
        </w:rPr>
      </w:pPr>
      <w:r>
        <w:rPr>
          <w:rFonts w:eastAsia="黑体" w:hint="eastAsia"/>
          <w:bCs/>
        </w:rPr>
        <w:t>7.</w:t>
      </w:r>
      <w:r>
        <w:rPr>
          <w:rFonts w:eastAsia="黑体" w:hint="eastAsia"/>
          <w:bCs/>
        </w:rPr>
        <w:t>审计抽样过程中怎样合理确定样本规模？如何进行抽样结果的评价？</w:t>
      </w: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【本章课后学习阅读资料】</w:t>
      </w:r>
    </w:p>
    <w:p w:rsidR="00BB51FF" w:rsidRDefault="00BB51FF">
      <w:pPr>
        <w:pStyle w:val="a9"/>
        <w:widowControl/>
        <w:snapToGrid w:val="0"/>
        <w:spacing w:after="240" w:line="300" w:lineRule="atLeast"/>
        <w:rPr>
          <w:rFonts w:ascii="Times New Roman" w:eastAsia="黑体" w:hAnsi="Times New Roman"/>
          <w:bCs/>
          <w:sz w:val="21"/>
        </w:rPr>
      </w:pPr>
      <w:r>
        <w:rPr>
          <w:rFonts w:ascii="Times New Roman" w:eastAsia="黑体" w:hAnsi="Times New Roman" w:hint="eastAsia"/>
          <w:bCs/>
          <w:sz w:val="21"/>
        </w:rPr>
        <w:t>1</w:t>
      </w:r>
      <w:r>
        <w:rPr>
          <w:rFonts w:ascii="Times New Roman" w:eastAsia="黑体" w:hAnsi="Times New Roman" w:hint="eastAsia"/>
          <w:bCs/>
          <w:sz w:val="21"/>
        </w:rPr>
        <w:t>、党政主要领导干部和国有企业领导人员经济责任审计规定实施细则</w:t>
      </w:r>
    </w:p>
    <w:p w:rsidR="00BB51FF" w:rsidRDefault="00BB51FF">
      <w:pPr>
        <w:adjustRightInd w:val="0"/>
        <w:snapToGrid w:val="0"/>
        <w:spacing w:line="300" w:lineRule="auto"/>
        <w:ind w:firstLineChars="300" w:firstLine="630"/>
        <w:rPr>
          <w:rFonts w:eastAsia="黑体"/>
          <w:bCs/>
        </w:rPr>
      </w:pPr>
    </w:p>
    <w:p w:rsidR="00BB51FF" w:rsidRDefault="00BB51FF">
      <w:pPr>
        <w:adjustRightInd w:val="0"/>
        <w:snapToGrid w:val="0"/>
        <w:spacing w:line="300" w:lineRule="auto"/>
        <w:ind w:firstLineChars="300" w:firstLine="630"/>
        <w:rPr>
          <w:rFonts w:eastAsia="黑体"/>
          <w:bCs/>
        </w:rPr>
      </w:pPr>
    </w:p>
    <w:p w:rsidR="0034554C" w:rsidRDefault="0034554C">
      <w:pPr>
        <w:adjustRightInd w:val="0"/>
        <w:snapToGrid w:val="0"/>
        <w:spacing w:line="300" w:lineRule="auto"/>
        <w:ind w:firstLineChars="300" w:firstLine="630"/>
        <w:rPr>
          <w:rFonts w:eastAsia="黑体"/>
          <w:bCs/>
        </w:rPr>
      </w:pPr>
    </w:p>
    <w:p w:rsidR="0034554C" w:rsidRPr="0034554C" w:rsidRDefault="0034554C">
      <w:pPr>
        <w:adjustRightInd w:val="0"/>
        <w:snapToGrid w:val="0"/>
        <w:spacing w:line="300" w:lineRule="auto"/>
        <w:ind w:firstLineChars="300" w:firstLine="630"/>
        <w:rPr>
          <w:rFonts w:eastAsia="黑体"/>
          <w:bCs/>
        </w:rPr>
      </w:pPr>
    </w:p>
    <w:p w:rsidR="00BB51FF" w:rsidRDefault="00BB51FF">
      <w:pPr>
        <w:adjustRightInd w:val="0"/>
        <w:snapToGrid w:val="0"/>
        <w:spacing w:line="300" w:lineRule="auto"/>
        <w:ind w:firstLineChars="300" w:firstLine="630"/>
        <w:rPr>
          <w:rFonts w:eastAsia="黑体"/>
          <w:bCs/>
        </w:rPr>
      </w:pPr>
    </w:p>
    <w:p w:rsidR="00BB51FF" w:rsidRDefault="00BB51FF">
      <w:pPr>
        <w:jc w:val="center"/>
        <w:rPr>
          <w:rFonts w:eastAsia="黑体"/>
          <w:b/>
          <w:bCs/>
          <w:sz w:val="28"/>
        </w:rPr>
      </w:pPr>
      <w:bookmarkStart w:id="0" w:name="_Toc6349"/>
      <w:r>
        <w:rPr>
          <w:rFonts w:eastAsia="黑体" w:hint="eastAsia"/>
          <w:b/>
          <w:bCs/>
          <w:sz w:val="28"/>
        </w:rPr>
        <w:t>第四章</w:t>
      </w:r>
      <w:r>
        <w:rPr>
          <w:rFonts w:eastAsia="黑体" w:hint="eastAsia"/>
          <w:b/>
          <w:bCs/>
          <w:sz w:val="28"/>
        </w:rPr>
        <w:t xml:space="preserve"> </w:t>
      </w:r>
      <w:r>
        <w:rPr>
          <w:rFonts w:eastAsia="黑体" w:hint="eastAsia"/>
          <w:b/>
          <w:bCs/>
          <w:sz w:val="28"/>
        </w:rPr>
        <w:t>金融机构内部控制与评价</w:t>
      </w:r>
      <w:bookmarkEnd w:id="0"/>
    </w:p>
    <w:p w:rsidR="00BB51FF" w:rsidRDefault="00BB51FF">
      <w:pPr>
        <w:spacing w:line="300" w:lineRule="auto"/>
        <w:rPr>
          <w:rFonts w:eastAsia="黑体"/>
          <w:b/>
          <w:bCs/>
        </w:rPr>
      </w:pPr>
      <w:r>
        <w:rPr>
          <w:rFonts w:ascii="黑体" w:eastAsia="黑体" w:hAnsi="宋体" w:hint="eastAsia"/>
          <w:b/>
        </w:rPr>
        <w:t>【安排课时】4</w:t>
      </w:r>
    </w:p>
    <w:p w:rsidR="00BB51FF" w:rsidRDefault="00BB51FF">
      <w:pPr>
        <w:spacing w:line="300" w:lineRule="auto"/>
        <w:rPr>
          <w:rFonts w:eastAsia="黑体"/>
          <w:bCs/>
        </w:rPr>
      </w:pPr>
      <w:r>
        <w:rPr>
          <w:rFonts w:ascii="黑体" w:eastAsia="黑体" w:hAnsi="宋体" w:hint="eastAsia"/>
          <w:bCs/>
        </w:rPr>
        <w:t>【</w:t>
      </w:r>
      <w:r>
        <w:rPr>
          <w:rFonts w:eastAsia="黑体" w:hint="eastAsia"/>
          <w:b/>
          <w:bCs/>
        </w:rPr>
        <w:t>本章教学目的和要求</w:t>
      </w:r>
      <w:r>
        <w:rPr>
          <w:rFonts w:ascii="黑体" w:eastAsia="黑体" w:hAnsi="宋体" w:hint="eastAsia"/>
          <w:bCs/>
        </w:rPr>
        <w:t>】</w:t>
      </w:r>
    </w:p>
    <w:p w:rsidR="00BB51FF" w:rsidRDefault="00BB51FF">
      <w:pPr>
        <w:autoSpaceDE w:val="0"/>
        <w:autoSpaceDN w:val="0"/>
        <w:adjustRightInd w:val="0"/>
        <w:spacing w:line="360" w:lineRule="auto"/>
        <w:ind w:firstLineChars="200" w:firstLine="420"/>
        <w:jc w:val="left"/>
        <w:rPr>
          <w:rFonts w:eastAsia="黑体"/>
          <w:bCs/>
        </w:rPr>
      </w:pPr>
      <w:r>
        <w:rPr>
          <w:rFonts w:eastAsia="黑体" w:hint="eastAsia"/>
          <w:bCs/>
        </w:rPr>
        <w:t>1</w:t>
      </w:r>
      <w:r>
        <w:rPr>
          <w:rFonts w:eastAsia="黑体" w:hint="eastAsia"/>
          <w:bCs/>
        </w:rPr>
        <w:t>、掌握内部控制建设基本理论、规范和要素等基本概念；</w:t>
      </w:r>
    </w:p>
    <w:p w:rsidR="00BB51FF" w:rsidRDefault="00BB51FF">
      <w:pPr>
        <w:spacing w:line="300" w:lineRule="auto"/>
        <w:ind w:firstLineChars="200" w:firstLine="420"/>
        <w:rPr>
          <w:rFonts w:eastAsia="黑体"/>
          <w:bCs/>
        </w:rPr>
      </w:pPr>
      <w:r>
        <w:rPr>
          <w:rFonts w:eastAsia="黑体" w:hint="eastAsia"/>
          <w:bCs/>
        </w:rPr>
        <w:t>2</w:t>
      </w:r>
      <w:r>
        <w:rPr>
          <w:rFonts w:eastAsia="黑体" w:hint="eastAsia"/>
          <w:bCs/>
        </w:rPr>
        <w:t>、掌握内部控制评价方法与步骤，从金融审计视角分析了金融机构内部控制的一般框架、测试、评价过程与方法。</w:t>
      </w:r>
    </w:p>
    <w:p w:rsidR="00BB51FF" w:rsidRDefault="00BB51FF">
      <w:pPr>
        <w:spacing w:line="300" w:lineRule="auto"/>
        <w:ind w:firstLineChars="300" w:firstLine="630"/>
        <w:rPr>
          <w:rFonts w:eastAsia="黑体"/>
          <w:bCs/>
        </w:rPr>
      </w:pPr>
    </w:p>
    <w:p w:rsidR="00BB51FF" w:rsidRDefault="00BB51FF">
      <w:pPr>
        <w:adjustRightInd w:val="0"/>
        <w:snapToGrid w:val="0"/>
        <w:spacing w:line="300" w:lineRule="auto"/>
        <w:rPr>
          <w:rFonts w:ascii="黑体" w:eastAsia="黑体" w:hAnsi="宋体"/>
          <w:b/>
        </w:rPr>
      </w:pPr>
      <w:r>
        <w:rPr>
          <w:rFonts w:ascii="黑体" w:eastAsia="黑体" w:hAnsi="宋体" w:hint="eastAsia"/>
          <w:b/>
        </w:rPr>
        <w:t>【本章重点、难点】</w:t>
      </w:r>
    </w:p>
    <w:p w:rsidR="00BB51FF" w:rsidRDefault="00BB51FF">
      <w:pPr>
        <w:spacing w:line="300" w:lineRule="auto"/>
        <w:ind w:firstLineChars="300" w:firstLine="630"/>
        <w:rPr>
          <w:rFonts w:eastAsia="黑体"/>
          <w:bCs/>
        </w:rPr>
      </w:pPr>
      <w:r>
        <w:rPr>
          <w:rFonts w:eastAsia="黑体" w:hint="eastAsia"/>
          <w:bCs/>
        </w:rPr>
        <w:t>1</w:t>
      </w:r>
      <w:r>
        <w:rPr>
          <w:rFonts w:eastAsia="黑体" w:hint="eastAsia"/>
          <w:bCs/>
        </w:rPr>
        <w:t>、内部控制理论与企业实际工作流程紧密联系，理论化阐述较为抽象；</w:t>
      </w:r>
    </w:p>
    <w:p w:rsidR="00BB51FF" w:rsidRDefault="00BB51FF">
      <w:pPr>
        <w:spacing w:line="300" w:lineRule="auto"/>
        <w:ind w:firstLineChars="300" w:firstLine="630"/>
        <w:rPr>
          <w:rFonts w:eastAsia="黑体"/>
          <w:bCs/>
        </w:rPr>
      </w:pPr>
      <w:r>
        <w:rPr>
          <w:rFonts w:eastAsia="黑体" w:hint="eastAsia"/>
          <w:bCs/>
        </w:rPr>
        <w:lastRenderedPageBreak/>
        <w:t>2</w:t>
      </w:r>
      <w:r>
        <w:rPr>
          <w:rFonts w:eastAsia="黑体" w:hint="eastAsia"/>
          <w:bCs/>
        </w:rPr>
        <w:t>、内部控制评价与风险导向审计部分内容类似又有所区别。</w:t>
      </w:r>
    </w:p>
    <w:p w:rsidR="00BB51FF" w:rsidRDefault="00BB51FF">
      <w:pPr>
        <w:rPr>
          <w:rFonts w:eastAsia="黑体"/>
          <w:b/>
          <w:bCs/>
          <w:sz w:val="28"/>
        </w:rPr>
      </w:pPr>
    </w:p>
    <w:p w:rsidR="00BB51FF" w:rsidRDefault="00BB51FF">
      <w:pPr>
        <w:adjustRightInd w:val="0"/>
        <w:snapToGrid w:val="0"/>
        <w:spacing w:line="300" w:lineRule="auto"/>
        <w:ind w:firstLineChars="300" w:firstLine="630"/>
        <w:rPr>
          <w:rFonts w:eastAsia="黑体"/>
          <w:bCs/>
        </w:rPr>
      </w:pPr>
    </w:p>
    <w:p w:rsidR="00BB51FF" w:rsidRDefault="00BB51FF">
      <w:pPr>
        <w:jc w:val="left"/>
      </w:pPr>
      <w:r>
        <w:rPr>
          <w:rFonts w:eastAsia="黑体" w:hint="eastAsia"/>
          <w:b/>
          <w:bCs/>
          <w:sz w:val="28"/>
        </w:rPr>
        <w:t>第一节</w:t>
      </w:r>
      <w:r>
        <w:rPr>
          <w:rFonts w:eastAsia="黑体" w:hint="eastAsia"/>
          <w:b/>
          <w:bCs/>
          <w:sz w:val="28"/>
        </w:rPr>
        <w:t xml:space="preserve">  </w:t>
      </w:r>
      <w:r>
        <w:rPr>
          <w:rFonts w:eastAsia="黑体" w:hint="eastAsia"/>
          <w:b/>
          <w:bCs/>
          <w:sz w:val="28"/>
        </w:rPr>
        <w:t>金融机构内部控制概述</w:t>
      </w:r>
    </w:p>
    <w:p w:rsidR="00BB51FF" w:rsidRDefault="00BB51FF">
      <w:pPr>
        <w:jc w:val="center"/>
        <w:rPr>
          <w:rFonts w:eastAsia="黑体"/>
          <w:b/>
          <w:bCs/>
          <w:sz w:val="28"/>
        </w:rPr>
      </w:pPr>
    </w:p>
    <w:p w:rsidR="00BB51FF" w:rsidRDefault="00BB51FF">
      <w:pPr>
        <w:rPr>
          <w:b/>
          <w:color w:val="000000"/>
          <w:sz w:val="24"/>
        </w:rPr>
      </w:pPr>
      <w:r>
        <w:rPr>
          <w:rFonts w:hint="eastAsia"/>
          <w:b/>
          <w:color w:val="000000"/>
          <w:sz w:val="24"/>
        </w:rPr>
        <w:t>一、内部控制及其理论发展</w:t>
      </w:r>
    </w:p>
    <w:p w:rsidR="00BB51FF" w:rsidRDefault="00BB51FF">
      <w:pPr>
        <w:rPr>
          <w:b/>
          <w:color w:val="000000"/>
          <w:sz w:val="24"/>
        </w:rPr>
      </w:pPr>
      <w:r>
        <w:rPr>
          <w:rFonts w:hint="eastAsia"/>
          <w:b/>
          <w:color w:val="000000"/>
          <w:sz w:val="24"/>
        </w:rPr>
        <w:t>二、我国金融机构内部控制发展</w:t>
      </w:r>
    </w:p>
    <w:p w:rsidR="00BB51FF" w:rsidRDefault="00BB51FF">
      <w:pPr>
        <w:rPr>
          <w:b/>
          <w:color w:val="000000"/>
          <w:sz w:val="24"/>
        </w:rPr>
      </w:pPr>
      <w:r>
        <w:rPr>
          <w:rFonts w:hint="eastAsia"/>
          <w:b/>
          <w:color w:val="000000"/>
          <w:sz w:val="24"/>
        </w:rPr>
        <w:t>三、内部控制基本特征</w:t>
      </w:r>
    </w:p>
    <w:p w:rsidR="00BB51FF" w:rsidRDefault="00BB51FF">
      <w:pPr>
        <w:rPr>
          <w:b/>
          <w:color w:val="000000"/>
          <w:sz w:val="24"/>
        </w:rPr>
      </w:pPr>
      <w:r>
        <w:rPr>
          <w:rFonts w:hint="eastAsia"/>
          <w:b/>
          <w:color w:val="000000"/>
          <w:sz w:val="24"/>
        </w:rPr>
        <w:t>四、金融机构内部控制目标</w:t>
      </w:r>
    </w:p>
    <w:p w:rsidR="00BB51FF" w:rsidRDefault="00BB51FF">
      <w:pPr>
        <w:rPr>
          <w:b/>
          <w:color w:val="000000"/>
          <w:sz w:val="24"/>
        </w:rPr>
      </w:pPr>
      <w:r>
        <w:rPr>
          <w:rFonts w:hint="eastAsia"/>
          <w:b/>
          <w:color w:val="000000"/>
          <w:sz w:val="24"/>
        </w:rPr>
        <w:t>五、金融机构内部控制原则</w:t>
      </w:r>
    </w:p>
    <w:p w:rsidR="00BB51FF" w:rsidRDefault="00BB51FF">
      <w:pPr>
        <w:rPr>
          <w:b/>
          <w:color w:val="000000"/>
          <w:sz w:val="24"/>
        </w:rPr>
      </w:pPr>
      <w:r>
        <w:rPr>
          <w:rFonts w:hint="eastAsia"/>
          <w:b/>
          <w:color w:val="000000"/>
          <w:sz w:val="24"/>
        </w:rPr>
        <w:t>六、金融机构常用的内部控制方法</w:t>
      </w:r>
    </w:p>
    <w:p w:rsidR="00BB51FF" w:rsidRDefault="00BB51FF">
      <w:pPr>
        <w:jc w:val="left"/>
        <w:rPr>
          <w:rFonts w:eastAsia="黑体"/>
          <w:b/>
          <w:bCs/>
          <w:sz w:val="28"/>
        </w:rPr>
      </w:pPr>
    </w:p>
    <w:p w:rsidR="00BB51FF" w:rsidRDefault="00BB51FF">
      <w:pPr>
        <w:jc w:val="left"/>
        <w:rPr>
          <w:szCs w:val="21"/>
        </w:rPr>
      </w:pPr>
      <w:r>
        <w:rPr>
          <w:rFonts w:eastAsia="黑体" w:hint="eastAsia"/>
          <w:b/>
          <w:bCs/>
          <w:sz w:val="28"/>
        </w:rPr>
        <w:t>第二节</w:t>
      </w:r>
      <w:r>
        <w:rPr>
          <w:rFonts w:eastAsia="黑体" w:hint="eastAsia"/>
          <w:b/>
          <w:bCs/>
          <w:sz w:val="28"/>
        </w:rPr>
        <w:t xml:space="preserve">  </w:t>
      </w:r>
      <w:r>
        <w:rPr>
          <w:rFonts w:eastAsia="黑体" w:hint="eastAsia"/>
          <w:b/>
          <w:bCs/>
          <w:sz w:val="28"/>
        </w:rPr>
        <w:t>金融机构内部控制的主要内容</w:t>
      </w:r>
    </w:p>
    <w:p w:rsidR="00BB51FF" w:rsidRDefault="00BB51FF">
      <w:pPr>
        <w:rPr>
          <w:b/>
          <w:color w:val="000000"/>
          <w:sz w:val="24"/>
        </w:rPr>
      </w:pPr>
      <w:r>
        <w:rPr>
          <w:rFonts w:hint="eastAsia"/>
          <w:b/>
          <w:color w:val="000000"/>
          <w:sz w:val="24"/>
        </w:rPr>
        <w:t>一、金融机构内部控制基本要素</w:t>
      </w:r>
    </w:p>
    <w:p w:rsidR="00BB51FF" w:rsidRDefault="00BB51FF">
      <w:pPr>
        <w:rPr>
          <w:b/>
          <w:color w:val="000000"/>
          <w:sz w:val="24"/>
        </w:rPr>
      </w:pPr>
      <w:r>
        <w:rPr>
          <w:rFonts w:hint="eastAsia"/>
          <w:b/>
          <w:color w:val="000000"/>
          <w:sz w:val="24"/>
        </w:rPr>
        <w:t>二、金融机构内部控制要素的关系</w:t>
      </w:r>
    </w:p>
    <w:p w:rsidR="00BB51FF" w:rsidRDefault="00BB51FF">
      <w:pPr>
        <w:jc w:val="left"/>
        <w:rPr>
          <w:b/>
          <w:color w:val="000000"/>
          <w:sz w:val="24"/>
        </w:rPr>
      </w:pPr>
      <w:r>
        <w:rPr>
          <w:rFonts w:hint="eastAsia"/>
          <w:b/>
          <w:color w:val="000000"/>
          <w:sz w:val="24"/>
        </w:rPr>
        <w:t>三、商业银行内部控制的主要内容</w:t>
      </w:r>
    </w:p>
    <w:p w:rsidR="00BB51FF" w:rsidRDefault="00BB51FF">
      <w:pPr>
        <w:jc w:val="left"/>
        <w:rPr>
          <w:b/>
          <w:color w:val="000000"/>
          <w:sz w:val="24"/>
        </w:rPr>
      </w:pPr>
      <w:r>
        <w:rPr>
          <w:rFonts w:hint="eastAsia"/>
          <w:b/>
          <w:color w:val="000000"/>
          <w:sz w:val="24"/>
        </w:rPr>
        <w:t>四、证券公司内部控制的主要内容</w:t>
      </w:r>
    </w:p>
    <w:p w:rsidR="00BB51FF" w:rsidRDefault="00BB51FF">
      <w:pPr>
        <w:jc w:val="left"/>
        <w:rPr>
          <w:b/>
          <w:color w:val="000000"/>
          <w:sz w:val="24"/>
        </w:rPr>
      </w:pPr>
      <w:r>
        <w:rPr>
          <w:rFonts w:hint="eastAsia"/>
          <w:b/>
          <w:color w:val="000000"/>
          <w:sz w:val="24"/>
        </w:rPr>
        <w:t>五、保险公司内部控制的主要内容</w:t>
      </w:r>
    </w:p>
    <w:p w:rsidR="00BB51FF" w:rsidRDefault="00BB51FF" w:rsidP="0034554C">
      <w:pPr>
        <w:ind w:firstLineChars="245" w:firstLine="590"/>
        <w:rPr>
          <w:b/>
          <w:color w:val="000000"/>
          <w:sz w:val="24"/>
        </w:rPr>
      </w:pPr>
    </w:p>
    <w:p w:rsidR="00BB51FF" w:rsidRDefault="00BB51FF">
      <w:pPr>
        <w:jc w:val="left"/>
        <w:rPr>
          <w:rFonts w:eastAsia="黑体"/>
          <w:b/>
          <w:bCs/>
          <w:sz w:val="28"/>
        </w:rPr>
      </w:pPr>
      <w:r>
        <w:rPr>
          <w:rFonts w:eastAsia="黑体" w:hint="eastAsia"/>
          <w:b/>
          <w:bCs/>
          <w:sz w:val="28"/>
        </w:rPr>
        <w:t>第三节</w:t>
      </w:r>
      <w:r>
        <w:rPr>
          <w:rFonts w:eastAsia="黑体" w:hint="eastAsia"/>
          <w:b/>
          <w:bCs/>
          <w:sz w:val="28"/>
        </w:rPr>
        <w:t xml:space="preserve">  </w:t>
      </w:r>
      <w:r>
        <w:rPr>
          <w:rFonts w:eastAsia="黑体" w:hint="eastAsia"/>
          <w:b/>
          <w:bCs/>
          <w:sz w:val="28"/>
        </w:rPr>
        <w:t>金融机构内部控制评价</w:t>
      </w:r>
    </w:p>
    <w:p w:rsidR="00BB51FF" w:rsidRDefault="00BB51FF">
      <w:pPr>
        <w:rPr>
          <w:b/>
          <w:color w:val="000000"/>
          <w:sz w:val="24"/>
        </w:rPr>
      </w:pPr>
      <w:r>
        <w:rPr>
          <w:rFonts w:hint="eastAsia"/>
          <w:b/>
          <w:color w:val="000000"/>
          <w:sz w:val="24"/>
        </w:rPr>
        <w:t>一、内部控制的调查</w:t>
      </w:r>
    </w:p>
    <w:p w:rsidR="00BB51FF" w:rsidRDefault="00BB51FF">
      <w:pPr>
        <w:rPr>
          <w:b/>
          <w:color w:val="000000"/>
          <w:sz w:val="24"/>
        </w:rPr>
      </w:pPr>
      <w:r>
        <w:rPr>
          <w:rFonts w:hint="eastAsia"/>
          <w:b/>
          <w:color w:val="000000"/>
          <w:sz w:val="24"/>
        </w:rPr>
        <w:t>二、内部控制第测试</w:t>
      </w:r>
    </w:p>
    <w:p w:rsidR="00BB51FF" w:rsidRDefault="00BB51FF">
      <w:pPr>
        <w:rPr>
          <w:b/>
          <w:color w:val="000000"/>
          <w:sz w:val="24"/>
        </w:rPr>
      </w:pPr>
      <w:r>
        <w:rPr>
          <w:rFonts w:hint="eastAsia"/>
          <w:b/>
          <w:color w:val="000000"/>
          <w:sz w:val="24"/>
        </w:rPr>
        <w:t>三、内部控制的评价</w:t>
      </w:r>
    </w:p>
    <w:p w:rsidR="00BB51FF" w:rsidRDefault="00BB51FF">
      <w:pPr>
        <w:rPr>
          <w:b/>
          <w:color w:val="000000"/>
          <w:sz w:val="24"/>
        </w:rPr>
      </w:pPr>
      <w:r>
        <w:rPr>
          <w:rFonts w:hint="eastAsia"/>
          <w:b/>
          <w:color w:val="000000"/>
          <w:sz w:val="24"/>
        </w:rPr>
        <w:t>四、确定内部控制的信赖度</w:t>
      </w:r>
    </w:p>
    <w:p w:rsidR="00BB51FF" w:rsidRDefault="00BB51FF">
      <w:pPr>
        <w:rPr>
          <w:b/>
          <w:color w:val="000000"/>
          <w:sz w:val="24"/>
        </w:rPr>
      </w:pPr>
      <w:r>
        <w:rPr>
          <w:rFonts w:hint="eastAsia"/>
          <w:b/>
          <w:color w:val="000000"/>
          <w:sz w:val="24"/>
        </w:rPr>
        <w:t>五、内部控制评价报告</w:t>
      </w:r>
    </w:p>
    <w:p w:rsidR="00BB51FF" w:rsidRDefault="00BB51FF">
      <w:pPr>
        <w:rPr>
          <w:rFonts w:eastAsia="黑体"/>
          <w:b/>
          <w:bCs/>
          <w:sz w:val="28"/>
        </w:rPr>
      </w:pPr>
    </w:p>
    <w:p w:rsidR="00BB51FF" w:rsidRDefault="00BB51FF">
      <w:pPr>
        <w:rPr>
          <w:b/>
          <w:color w:val="000000"/>
          <w:sz w:val="24"/>
        </w:rPr>
      </w:pP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【本章课后复习思考题】</w:t>
      </w:r>
    </w:p>
    <w:p w:rsidR="00BB51FF" w:rsidRDefault="00BB51FF">
      <w:pPr>
        <w:spacing w:line="300" w:lineRule="auto"/>
        <w:ind w:left="720"/>
        <w:rPr>
          <w:rFonts w:eastAsia="黑体"/>
          <w:bCs/>
        </w:rPr>
      </w:pPr>
      <w:r>
        <w:rPr>
          <w:rFonts w:eastAsia="黑体" w:hint="eastAsia"/>
          <w:bCs/>
        </w:rPr>
        <w:t>1.</w:t>
      </w:r>
      <w:r>
        <w:rPr>
          <w:rFonts w:eastAsia="黑体" w:hint="eastAsia"/>
          <w:bCs/>
        </w:rPr>
        <w:t>试述内部控制理论发展。</w:t>
      </w:r>
    </w:p>
    <w:p w:rsidR="00BB51FF" w:rsidRDefault="00BB51FF">
      <w:pPr>
        <w:spacing w:line="300" w:lineRule="auto"/>
        <w:ind w:left="720"/>
        <w:rPr>
          <w:rFonts w:eastAsia="黑体"/>
          <w:bCs/>
        </w:rPr>
      </w:pPr>
      <w:r>
        <w:rPr>
          <w:rFonts w:eastAsia="黑体" w:hint="eastAsia"/>
          <w:bCs/>
        </w:rPr>
        <w:t>2.</w:t>
      </w:r>
      <w:r>
        <w:rPr>
          <w:rFonts w:eastAsia="黑体" w:hint="eastAsia"/>
          <w:bCs/>
        </w:rPr>
        <w:t>试述我国金融机构内部控制制度发展历程。</w:t>
      </w:r>
    </w:p>
    <w:p w:rsidR="00BB51FF" w:rsidRDefault="00BB51FF">
      <w:pPr>
        <w:spacing w:line="300" w:lineRule="auto"/>
        <w:ind w:left="720"/>
        <w:rPr>
          <w:rFonts w:eastAsia="黑体"/>
          <w:bCs/>
        </w:rPr>
      </w:pPr>
      <w:r>
        <w:rPr>
          <w:rFonts w:eastAsia="黑体" w:hint="eastAsia"/>
          <w:bCs/>
        </w:rPr>
        <w:t>3.</w:t>
      </w:r>
      <w:r>
        <w:rPr>
          <w:rFonts w:eastAsia="黑体" w:hint="eastAsia"/>
          <w:bCs/>
        </w:rPr>
        <w:t>试说明金融机构的内部控制要素及其相互关系。</w:t>
      </w:r>
    </w:p>
    <w:p w:rsidR="00BB51FF" w:rsidRDefault="00BB51FF">
      <w:pPr>
        <w:spacing w:line="300" w:lineRule="auto"/>
        <w:ind w:left="720"/>
        <w:rPr>
          <w:rFonts w:eastAsia="黑体"/>
          <w:bCs/>
        </w:rPr>
      </w:pPr>
      <w:r>
        <w:rPr>
          <w:rFonts w:eastAsia="黑体" w:hint="eastAsia"/>
          <w:bCs/>
        </w:rPr>
        <w:t>4.</w:t>
      </w:r>
      <w:r>
        <w:rPr>
          <w:rFonts w:eastAsia="黑体" w:hint="eastAsia"/>
          <w:bCs/>
        </w:rPr>
        <w:t>内部控制的本质特征是什么？</w:t>
      </w:r>
    </w:p>
    <w:p w:rsidR="00BB51FF" w:rsidRDefault="00BB51FF">
      <w:pPr>
        <w:spacing w:line="300" w:lineRule="auto"/>
        <w:ind w:left="720"/>
        <w:rPr>
          <w:rFonts w:eastAsia="黑体"/>
          <w:bCs/>
        </w:rPr>
      </w:pPr>
      <w:r>
        <w:rPr>
          <w:rFonts w:eastAsia="黑体" w:hint="eastAsia"/>
          <w:bCs/>
        </w:rPr>
        <w:t>5.</w:t>
      </w:r>
      <w:r>
        <w:rPr>
          <w:rFonts w:eastAsia="黑体" w:hint="eastAsia"/>
          <w:bCs/>
        </w:rPr>
        <w:t>内部控制记录方法有哪几种，各有何优缺点？</w:t>
      </w:r>
    </w:p>
    <w:p w:rsidR="00BB51FF" w:rsidRDefault="00BB51FF">
      <w:pPr>
        <w:spacing w:line="300" w:lineRule="auto"/>
        <w:ind w:left="720"/>
        <w:rPr>
          <w:rFonts w:eastAsia="黑体"/>
          <w:bCs/>
        </w:rPr>
      </w:pPr>
      <w:r>
        <w:rPr>
          <w:rFonts w:eastAsia="黑体" w:hint="eastAsia"/>
          <w:bCs/>
        </w:rPr>
        <w:t>6.</w:t>
      </w:r>
      <w:r>
        <w:rPr>
          <w:rFonts w:eastAsia="黑体" w:hint="eastAsia"/>
          <w:bCs/>
        </w:rPr>
        <w:t>金融机构对外披露的内部控制评价报告一般应有哪些内容？</w:t>
      </w: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【本章课后学习阅读资料】</w:t>
      </w:r>
    </w:p>
    <w:p w:rsidR="00BB51FF" w:rsidRDefault="00BB51FF">
      <w:pPr>
        <w:adjustRightInd w:val="0"/>
        <w:snapToGrid w:val="0"/>
        <w:spacing w:line="300" w:lineRule="auto"/>
        <w:ind w:firstLineChars="300" w:firstLine="630"/>
        <w:rPr>
          <w:rFonts w:eastAsia="黑体"/>
          <w:bCs/>
        </w:rPr>
      </w:pPr>
      <w:r>
        <w:rPr>
          <w:rFonts w:eastAsia="黑体" w:hint="eastAsia"/>
          <w:bCs/>
        </w:rPr>
        <w:t>1</w:t>
      </w:r>
      <w:r>
        <w:rPr>
          <w:rFonts w:eastAsia="黑体" w:hint="eastAsia"/>
          <w:bCs/>
        </w:rPr>
        <w:t>、商业银行内部控制指引</w:t>
      </w:r>
    </w:p>
    <w:p w:rsidR="00BB51FF" w:rsidRDefault="00BB51FF">
      <w:pPr>
        <w:adjustRightInd w:val="0"/>
        <w:snapToGrid w:val="0"/>
        <w:spacing w:line="300" w:lineRule="auto"/>
        <w:ind w:firstLineChars="300" w:firstLine="630"/>
        <w:rPr>
          <w:rFonts w:eastAsia="黑体"/>
          <w:bCs/>
        </w:rPr>
      </w:pPr>
      <w:r>
        <w:rPr>
          <w:rFonts w:eastAsia="黑体" w:hint="eastAsia"/>
          <w:bCs/>
        </w:rPr>
        <w:t>2</w:t>
      </w:r>
      <w:r>
        <w:rPr>
          <w:rFonts w:eastAsia="黑体" w:hint="eastAsia"/>
          <w:bCs/>
        </w:rPr>
        <w:t>、内部控制审计指引</w:t>
      </w:r>
    </w:p>
    <w:p w:rsidR="00BB51FF" w:rsidRDefault="00BB51FF">
      <w:pPr>
        <w:adjustRightInd w:val="0"/>
        <w:snapToGrid w:val="0"/>
        <w:spacing w:line="300" w:lineRule="auto"/>
        <w:ind w:firstLineChars="300" w:firstLine="630"/>
        <w:rPr>
          <w:rFonts w:eastAsia="黑体"/>
          <w:bCs/>
        </w:rPr>
      </w:pPr>
    </w:p>
    <w:p w:rsidR="00BB51FF" w:rsidRDefault="00BB51FF">
      <w:pPr>
        <w:adjustRightInd w:val="0"/>
        <w:snapToGrid w:val="0"/>
        <w:spacing w:line="300" w:lineRule="auto"/>
        <w:ind w:firstLineChars="300" w:firstLine="630"/>
        <w:rPr>
          <w:rFonts w:eastAsia="黑体"/>
          <w:bCs/>
        </w:rPr>
      </w:pPr>
    </w:p>
    <w:p w:rsidR="00BB51FF" w:rsidRDefault="00BB51FF">
      <w:pPr>
        <w:adjustRightInd w:val="0"/>
        <w:snapToGrid w:val="0"/>
        <w:spacing w:line="300" w:lineRule="auto"/>
        <w:ind w:firstLineChars="300" w:firstLine="630"/>
        <w:rPr>
          <w:rFonts w:eastAsia="黑体"/>
          <w:bCs/>
        </w:rPr>
      </w:pPr>
    </w:p>
    <w:p w:rsidR="00BB51FF" w:rsidRDefault="00BB51FF">
      <w:pPr>
        <w:jc w:val="center"/>
        <w:rPr>
          <w:rFonts w:eastAsia="黑体"/>
          <w:b/>
          <w:bCs/>
          <w:sz w:val="28"/>
        </w:rPr>
      </w:pPr>
      <w:r>
        <w:rPr>
          <w:rFonts w:eastAsia="黑体" w:hint="eastAsia"/>
          <w:b/>
          <w:bCs/>
          <w:sz w:val="28"/>
        </w:rPr>
        <w:t>第五章</w:t>
      </w:r>
      <w:r>
        <w:rPr>
          <w:rFonts w:eastAsia="黑体" w:hint="eastAsia"/>
          <w:b/>
          <w:bCs/>
          <w:sz w:val="28"/>
        </w:rPr>
        <w:t xml:space="preserve"> </w:t>
      </w:r>
      <w:r>
        <w:rPr>
          <w:rFonts w:eastAsia="黑体" w:hint="eastAsia"/>
          <w:b/>
          <w:bCs/>
          <w:sz w:val="28"/>
        </w:rPr>
        <w:t>商业银行信贷资产业务审计</w:t>
      </w:r>
    </w:p>
    <w:p w:rsidR="00BB51FF" w:rsidRDefault="00BB51FF">
      <w:pPr>
        <w:spacing w:line="300" w:lineRule="auto"/>
        <w:rPr>
          <w:rFonts w:eastAsia="黑体"/>
          <w:b/>
          <w:bCs/>
        </w:rPr>
      </w:pPr>
      <w:r>
        <w:rPr>
          <w:rFonts w:ascii="黑体" w:eastAsia="黑体" w:hAnsi="宋体" w:hint="eastAsia"/>
          <w:b/>
        </w:rPr>
        <w:t>【安排课时】4</w:t>
      </w:r>
    </w:p>
    <w:p w:rsidR="00BB51FF" w:rsidRDefault="00BB51FF">
      <w:pPr>
        <w:spacing w:line="300" w:lineRule="auto"/>
        <w:rPr>
          <w:rFonts w:ascii="黑体" w:eastAsia="黑体" w:hAnsi="宋体"/>
          <w:bCs/>
        </w:rPr>
      </w:pPr>
      <w:r>
        <w:rPr>
          <w:rFonts w:ascii="黑体" w:eastAsia="黑体" w:hAnsi="宋体" w:hint="eastAsia"/>
          <w:bCs/>
        </w:rPr>
        <w:t>【</w:t>
      </w:r>
      <w:r>
        <w:rPr>
          <w:rFonts w:eastAsia="黑体" w:hint="eastAsia"/>
          <w:b/>
          <w:bCs/>
        </w:rPr>
        <w:t>本章教学目的和要求</w:t>
      </w:r>
      <w:r>
        <w:rPr>
          <w:rFonts w:ascii="黑体" w:eastAsia="黑体" w:hAnsi="宋体" w:hint="eastAsia"/>
          <w:bCs/>
        </w:rPr>
        <w:t>】</w:t>
      </w:r>
    </w:p>
    <w:p w:rsidR="00BB51FF" w:rsidRDefault="00BB51FF">
      <w:pPr>
        <w:spacing w:line="300" w:lineRule="auto"/>
        <w:ind w:firstLineChars="200" w:firstLine="420"/>
        <w:rPr>
          <w:rFonts w:eastAsia="黑体"/>
          <w:bCs/>
        </w:rPr>
      </w:pPr>
      <w:r>
        <w:rPr>
          <w:rFonts w:eastAsia="黑体" w:hint="eastAsia"/>
          <w:bCs/>
        </w:rPr>
        <w:lastRenderedPageBreak/>
        <w:t>金融企业的资产是过去的交易、事项形成并由企业拥有或控制的能以货币计量的经济资源，主要包括：各项贷款、贴现、投资、现金、固定资产、无形资产、各种债券与库存、应收款及其他资产等。资产可以给企业带来经济效益，它可以是实物形态，也可以是非实物形态。对这些资产项目进行真实性、合法性、安全性和效益性的检查监督，就是资产业务的审计。资产的内容复杂，范围广泛，而在金融企业，最主要的资产是以各项贷款为主的金融资产，本章主要讲述信贷资产业务的审计，按照信贷资产业务与风险分析，信贷资产内部控制测试，分类信贷资产实质性审计这一思路展开，其他金融类资产业务审计在相关章节展开。</w:t>
      </w:r>
    </w:p>
    <w:p w:rsidR="00BB51FF" w:rsidRDefault="00BB51FF">
      <w:pPr>
        <w:spacing w:line="300" w:lineRule="auto"/>
        <w:ind w:firstLineChars="300" w:firstLine="630"/>
        <w:rPr>
          <w:rFonts w:eastAsia="黑体"/>
          <w:bCs/>
        </w:rPr>
      </w:pPr>
    </w:p>
    <w:p w:rsidR="00BB51FF" w:rsidRDefault="00BB51FF">
      <w:pPr>
        <w:adjustRightInd w:val="0"/>
        <w:snapToGrid w:val="0"/>
        <w:spacing w:line="300" w:lineRule="auto"/>
        <w:rPr>
          <w:rFonts w:ascii="黑体" w:eastAsia="黑体" w:hAnsi="宋体"/>
          <w:b/>
        </w:rPr>
      </w:pPr>
      <w:r>
        <w:rPr>
          <w:rFonts w:ascii="黑体" w:eastAsia="黑体" w:hAnsi="宋体" w:hint="eastAsia"/>
          <w:b/>
        </w:rPr>
        <w:t>【本章重点、难点】</w:t>
      </w:r>
    </w:p>
    <w:p w:rsidR="00BB51FF" w:rsidRDefault="00BB51FF">
      <w:pPr>
        <w:spacing w:line="300" w:lineRule="auto"/>
        <w:ind w:firstLineChars="300" w:firstLine="630"/>
        <w:rPr>
          <w:rFonts w:eastAsia="黑体"/>
          <w:bCs/>
        </w:rPr>
      </w:pPr>
      <w:r>
        <w:rPr>
          <w:rFonts w:eastAsia="黑体" w:hint="eastAsia"/>
          <w:bCs/>
        </w:rPr>
        <w:t>1</w:t>
      </w:r>
      <w:r>
        <w:rPr>
          <w:rFonts w:eastAsia="黑体" w:hint="eastAsia"/>
          <w:bCs/>
        </w:rPr>
        <w:t>、信贷资产业务种类多</w:t>
      </w:r>
    </w:p>
    <w:p w:rsidR="00BB51FF" w:rsidRDefault="00BB51FF">
      <w:pPr>
        <w:spacing w:line="300" w:lineRule="auto"/>
        <w:ind w:firstLineChars="300" w:firstLine="630"/>
        <w:rPr>
          <w:rFonts w:eastAsia="黑体"/>
          <w:bCs/>
        </w:rPr>
      </w:pPr>
      <w:r>
        <w:rPr>
          <w:rFonts w:eastAsia="黑体" w:hint="eastAsia"/>
          <w:bCs/>
        </w:rPr>
        <w:t>2</w:t>
      </w:r>
      <w:r>
        <w:rPr>
          <w:rFonts w:eastAsia="黑体" w:hint="eastAsia"/>
          <w:bCs/>
        </w:rPr>
        <w:t>、注意与固定资产等实物资产审计区分</w:t>
      </w:r>
    </w:p>
    <w:p w:rsidR="00BB51FF" w:rsidRDefault="00BB51FF">
      <w:pPr>
        <w:rPr>
          <w:rFonts w:eastAsia="黑体"/>
          <w:b/>
          <w:bCs/>
          <w:sz w:val="28"/>
        </w:rPr>
      </w:pPr>
    </w:p>
    <w:p w:rsidR="00BB51FF" w:rsidRDefault="00BB51FF">
      <w:pPr>
        <w:adjustRightInd w:val="0"/>
        <w:snapToGrid w:val="0"/>
        <w:spacing w:line="300" w:lineRule="auto"/>
        <w:ind w:firstLineChars="300" w:firstLine="630"/>
        <w:rPr>
          <w:rFonts w:eastAsia="黑体"/>
          <w:bCs/>
        </w:rPr>
      </w:pPr>
    </w:p>
    <w:p w:rsidR="00BB51FF" w:rsidRDefault="00BB51FF">
      <w:pPr>
        <w:jc w:val="center"/>
        <w:rPr>
          <w:rFonts w:eastAsia="黑体"/>
          <w:b/>
          <w:bCs/>
          <w:sz w:val="28"/>
        </w:rPr>
      </w:pPr>
      <w:r>
        <w:rPr>
          <w:rFonts w:eastAsia="黑体" w:hint="eastAsia"/>
          <w:b/>
          <w:bCs/>
          <w:sz w:val="28"/>
        </w:rPr>
        <w:t>第一节</w:t>
      </w:r>
      <w:r>
        <w:rPr>
          <w:rFonts w:eastAsia="黑体" w:hint="eastAsia"/>
          <w:b/>
          <w:bCs/>
          <w:sz w:val="28"/>
        </w:rPr>
        <w:t xml:space="preserve">  </w:t>
      </w:r>
      <w:r>
        <w:rPr>
          <w:rFonts w:eastAsia="黑体" w:hint="eastAsia"/>
          <w:b/>
          <w:bCs/>
          <w:sz w:val="28"/>
        </w:rPr>
        <w:t>商业银行信贷资产业务审计概述</w:t>
      </w:r>
    </w:p>
    <w:p w:rsidR="00BB51FF" w:rsidRDefault="00BB51FF">
      <w:pPr>
        <w:jc w:val="center"/>
        <w:rPr>
          <w:rFonts w:eastAsia="黑体"/>
          <w:b/>
          <w:bCs/>
          <w:sz w:val="28"/>
        </w:rPr>
      </w:pPr>
    </w:p>
    <w:p w:rsidR="00BB51FF" w:rsidRDefault="00BB51FF" w:rsidP="0034554C">
      <w:pPr>
        <w:ind w:firstLineChars="245" w:firstLine="590"/>
        <w:rPr>
          <w:b/>
          <w:color w:val="000000"/>
          <w:sz w:val="24"/>
        </w:rPr>
      </w:pPr>
      <w:r>
        <w:rPr>
          <w:rFonts w:hint="eastAsia"/>
          <w:b/>
          <w:color w:val="000000"/>
          <w:sz w:val="24"/>
        </w:rPr>
        <w:t>一、信贷资产业务与风险</w:t>
      </w:r>
    </w:p>
    <w:p w:rsidR="00BB51FF" w:rsidRDefault="00BB51FF" w:rsidP="0034554C">
      <w:pPr>
        <w:ind w:firstLineChars="245" w:firstLine="590"/>
        <w:rPr>
          <w:b/>
          <w:color w:val="000000"/>
          <w:sz w:val="24"/>
        </w:rPr>
      </w:pPr>
      <w:r>
        <w:rPr>
          <w:rFonts w:hint="eastAsia"/>
          <w:b/>
          <w:color w:val="000000"/>
          <w:sz w:val="24"/>
        </w:rPr>
        <w:t>二、信贷资产业务审计目标</w:t>
      </w:r>
    </w:p>
    <w:p w:rsidR="00BB51FF" w:rsidRDefault="00BB51FF" w:rsidP="0034554C">
      <w:pPr>
        <w:ind w:firstLineChars="245" w:firstLine="590"/>
        <w:rPr>
          <w:b/>
          <w:color w:val="000000"/>
          <w:sz w:val="24"/>
        </w:rPr>
      </w:pPr>
      <w:r>
        <w:rPr>
          <w:rFonts w:hint="eastAsia"/>
          <w:b/>
          <w:color w:val="000000"/>
          <w:sz w:val="24"/>
        </w:rPr>
        <w:t>三、信贷资产业务审计内容</w:t>
      </w:r>
    </w:p>
    <w:p w:rsidR="00BB51FF" w:rsidRDefault="00BB51FF" w:rsidP="0034554C">
      <w:pPr>
        <w:ind w:firstLineChars="245" w:firstLine="590"/>
        <w:rPr>
          <w:rFonts w:eastAsia="黑体"/>
          <w:b/>
          <w:bCs/>
          <w:sz w:val="28"/>
        </w:rPr>
      </w:pPr>
      <w:r>
        <w:rPr>
          <w:rFonts w:hint="eastAsia"/>
          <w:b/>
          <w:color w:val="000000"/>
          <w:sz w:val="24"/>
        </w:rPr>
        <w:t>四、信贷资产业务审计依据</w:t>
      </w:r>
    </w:p>
    <w:p w:rsidR="00BB51FF" w:rsidRDefault="00BB51FF">
      <w:pPr>
        <w:jc w:val="center"/>
        <w:rPr>
          <w:rFonts w:eastAsia="黑体"/>
          <w:b/>
          <w:bCs/>
          <w:sz w:val="28"/>
        </w:rPr>
      </w:pPr>
      <w:r>
        <w:rPr>
          <w:rFonts w:eastAsia="黑体" w:hint="eastAsia"/>
          <w:b/>
          <w:bCs/>
          <w:sz w:val="28"/>
        </w:rPr>
        <w:t>第二节</w:t>
      </w:r>
      <w:r>
        <w:rPr>
          <w:rFonts w:eastAsia="黑体" w:hint="eastAsia"/>
          <w:b/>
          <w:bCs/>
          <w:sz w:val="28"/>
        </w:rPr>
        <w:t xml:space="preserve">  </w:t>
      </w:r>
      <w:r>
        <w:rPr>
          <w:rFonts w:eastAsia="黑体" w:hint="eastAsia"/>
          <w:b/>
          <w:bCs/>
          <w:sz w:val="28"/>
        </w:rPr>
        <w:t>商业银行信贷资产内控测试</w:t>
      </w:r>
    </w:p>
    <w:p w:rsidR="00BB51FF" w:rsidRDefault="00BB51FF" w:rsidP="0034554C">
      <w:pPr>
        <w:ind w:firstLineChars="245" w:firstLine="590"/>
        <w:rPr>
          <w:b/>
          <w:color w:val="000000"/>
          <w:sz w:val="24"/>
        </w:rPr>
      </w:pPr>
      <w:r>
        <w:rPr>
          <w:rFonts w:hint="eastAsia"/>
          <w:b/>
          <w:color w:val="000000"/>
          <w:sz w:val="24"/>
        </w:rPr>
        <w:t>一、信贷资产业务内部控制测试概述</w:t>
      </w:r>
    </w:p>
    <w:p w:rsidR="00BB51FF" w:rsidRDefault="00BB51FF" w:rsidP="0034554C">
      <w:pPr>
        <w:ind w:firstLineChars="245" w:firstLine="590"/>
        <w:rPr>
          <w:b/>
          <w:color w:val="000000"/>
          <w:sz w:val="24"/>
        </w:rPr>
      </w:pPr>
      <w:r>
        <w:rPr>
          <w:rFonts w:hint="eastAsia"/>
          <w:b/>
          <w:color w:val="000000"/>
          <w:sz w:val="24"/>
        </w:rPr>
        <w:t>二、信贷政策执行情况审计</w:t>
      </w:r>
    </w:p>
    <w:p w:rsidR="00BB51FF" w:rsidRDefault="00BB51FF" w:rsidP="0034554C">
      <w:pPr>
        <w:ind w:firstLineChars="245" w:firstLine="590"/>
        <w:rPr>
          <w:b/>
          <w:color w:val="000000"/>
          <w:sz w:val="24"/>
        </w:rPr>
      </w:pPr>
      <w:r>
        <w:rPr>
          <w:rFonts w:hint="eastAsia"/>
          <w:b/>
          <w:color w:val="000000"/>
          <w:sz w:val="24"/>
        </w:rPr>
        <w:t>三、信贷经营原则执行情况审计</w:t>
      </w:r>
    </w:p>
    <w:p w:rsidR="00BB51FF" w:rsidRDefault="00BB51FF" w:rsidP="0034554C">
      <w:pPr>
        <w:ind w:firstLineChars="245" w:firstLine="590"/>
        <w:rPr>
          <w:b/>
          <w:color w:val="000000"/>
          <w:sz w:val="24"/>
        </w:rPr>
      </w:pPr>
      <w:r>
        <w:rPr>
          <w:rFonts w:hint="eastAsia"/>
          <w:b/>
          <w:color w:val="000000"/>
          <w:sz w:val="24"/>
        </w:rPr>
        <w:t>四、贷款管理制度执行情况审计</w:t>
      </w:r>
    </w:p>
    <w:p w:rsidR="00BB51FF" w:rsidRDefault="00BB51FF" w:rsidP="0034554C">
      <w:pPr>
        <w:ind w:firstLineChars="245" w:firstLine="590"/>
        <w:rPr>
          <w:b/>
          <w:color w:val="000000"/>
          <w:sz w:val="24"/>
        </w:rPr>
      </w:pPr>
    </w:p>
    <w:p w:rsidR="00BB51FF" w:rsidRDefault="00BB51FF">
      <w:pPr>
        <w:jc w:val="center"/>
        <w:rPr>
          <w:rFonts w:eastAsia="黑体"/>
          <w:b/>
          <w:bCs/>
          <w:sz w:val="28"/>
        </w:rPr>
      </w:pPr>
      <w:r>
        <w:rPr>
          <w:rFonts w:eastAsia="黑体" w:hint="eastAsia"/>
          <w:b/>
          <w:bCs/>
          <w:sz w:val="28"/>
        </w:rPr>
        <w:t>第三节</w:t>
      </w:r>
      <w:r>
        <w:rPr>
          <w:rFonts w:eastAsia="黑体" w:hint="eastAsia"/>
          <w:b/>
          <w:bCs/>
          <w:sz w:val="28"/>
        </w:rPr>
        <w:t xml:space="preserve">  </w:t>
      </w:r>
      <w:r>
        <w:rPr>
          <w:rFonts w:eastAsia="黑体" w:hint="eastAsia"/>
          <w:b/>
          <w:bCs/>
          <w:sz w:val="28"/>
        </w:rPr>
        <w:t>商业银行分类信贷资产业务实质性测试</w:t>
      </w:r>
    </w:p>
    <w:p w:rsidR="00BB51FF" w:rsidRDefault="00BB51FF" w:rsidP="0034554C">
      <w:pPr>
        <w:ind w:firstLineChars="245" w:firstLine="590"/>
        <w:rPr>
          <w:b/>
          <w:color w:val="000000"/>
          <w:sz w:val="24"/>
        </w:rPr>
      </w:pPr>
      <w:r>
        <w:rPr>
          <w:rFonts w:hint="eastAsia"/>
          <w:b/>
          <w:color w:val="000000"/>
          <w:sz w:val="24"/>
        </w:rPr>
        <w:t>一、信贷资产业务实质性测试的基本内容</w:t>
      </w:r>
    </w:p>
    <w:p w:rsidR="00BB51FF" w:rsidRDefault="00BB51FF" w:rsidP="0034554C">
      <w:pPr>
        <w:ind w:firstLineChars="245" w:firstLine="590"/>
        <w:rPr>
          <w:b/>
          <w:color w:val="000000"/>
          <w:sz w:val="24"/>
        </w:rPr>
      </w:pPr>
      <w:r>
        <w:rPr>
          <w:rFonts w:hint="eastAsia"/>
          <w:b/>
          <w:color w:val="000000"/>
          <w:sz w:val="24"/>
        </w:rPr>
        <w:t>二、按信用方式分类的信贷资产业务审计</w:t>
      </w:r>
    </w:p>
    <w:p w:rsidR="00BB51FF" w:rsidRDefault="00BB51FF" w:rsidP="0034554C">
      <w:pPr>
        <w:ind w:firstLineChars="245" w:firstLine="590"/>
        <w:rPr>
          <w:b/>
          <w:color w:val="000000"/>
          <w:sz w:val="24"/>
        </w:rPr>
      </w:pPr>
      <w:r>
        <w:rPr>
          <w:rFonts w:hint="eastAsia"/>
          <w:b/>
          <w:color w:val="000000"/>
          <w:sz w:val="24"/>
        </w:rPr>
        <w:t>三、按贷款对象分类的信贷资产业务审计</w:t>
      </w:r>
    </w:p>
    <w:p w:rsidR="00BB51FF" w:rsidRDefault="00BB51FF">
      <w:pPr>
        <w:rPr>
          <w:b/>
          <w:color w:val="000000"/>
          <w:sz w:val="24"/>
        </w:rPr>
      </w:pP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【本章课后复习思考题】</w:t>
      </w:r>
    </w:p>
    <w:p w:rsidR="00BB51FF" w:rsidRDefault="00BB51FF">
      <w:pPr>
        <w:spacing w:line="300" w:lineRule="auto"/>
        <w:ind w:left="720"/>
        <w:rPr>
          <w:rFonts w:eastAsia="黑体"/>
          <w:bCs/>
        </w:rPr>
      </w:pPr>
      <w:r>
        <w:rPr>
          <w:rFonts w:eastAsia="黑体" w:hint="eastAsia"/>
          <w:bCs/>
        </w:rPr>
        <w:t>1.</w:t>
      </w:r>
      <w:r>
        <w:rPr>
          <w:rFonts w:eastAsia="黑体" w:hint="eastAsia"/>
          <w:bCs/>
        </w:rPr>
        <w:t>融资性平台贷款审计方法？</w:t>
      </w:r>
    </w:p>
    <w:p w:rsidR="00BB51FF" w:rsidRDefault="00BB51FF">
      <w:pPr>
        <w:spacing w:line="300" w:lineRule="auto"/>
        <w:ind w:left="720"/>
        <w:rPr>
          <w:rFonts w:eastAsia="黑体"/>
          <w:bCs/>
        </w:rPr>
      </w:pPr>
      <w:r>
        <w:rPr>
          <w:rFonts w:eastAsia="黑体" w:hint="eastAsia"/>
          <w:bCs/>
        </w:rPr>
        <w:t>2.</w:t>
      </w:r>
      <w:r>
        <w:rPr>
          <w:rFonts w:eastAsia="黑体" w:hint="eastAsia"/>
          <w:bCs/>
        </w:rPr>
        <w:t>骗贷的种类？</w:t>
      </w: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【本章课后学习阅读资料】</w:t>
      </w:r>
    </w:p>
    <w:p w:rsidR="00BB51FF" w:rsidRDefault="00BB51FF">
      <w:pPr>
        <w:adjustRightInd w:val="0"/>
        <w:snapToGrid w:val="0"/>
        <w:spacing w:line="300" w:lineRule="auto"/>
        <w:ind w:firstLineChars="300" w:firstLine="630"/>
        <w:rPr>
          <w:rFonts w:eastAsia="黑体"/>
          <w:bCs/>
        </w:rPr>
      </w:pPr>
      <w:r>
        <w:rPr>
          <w:rFonts w:eastAsia="黑体" w:hint="eastAsia"/>
          <w:bCs/>
        </w:rPr>
        <w:t>一个办法三个指引</w:t>
      </w:r>
    </w:p>
    <w:p w:rsidR="00BB51FF" w:rsidRDefault="00BB51FF">
      <w:pPr>
        <w:adjustRightInd w:val="0"/>
        <w:snapToGrid w:val="0"/>
        <w:spacing w:line="300" w:lineRule="auto"/>
        <w:ind w:firstLineChars="300" w:firstLine="630"/>
        <w:rPr>
          <w:rFonts w:eastAsia="黑体"/>
          <w:bCs/>
        </w:rPr>
      </w:pPr>
    </w:p>
    <w:p w:rsidR="00BB51FF" w:rsidRDefault="00BB51FF">
      <w:pPr>
        <w:adjustRightInd w:val="0"/>
        <w:snapToGrid w:val="0"/>
        <w:spacing w:line="300" w:lineRule="auto"/>
        <w:ind w:firstLineChars="300" w:firstLine="630"/>
        <w:rPr>
          <w:rFonts w:eastAsia="黑体"/>
          <w:bCs/>
        </w:rPr>
      </w:pPr>
    </w:p>
    <w:p w:rsidR="00BB51FF" w:rsidRDefault="00BB51FF">
      <w:pPr>
        <w:adjustRightInd w:val="0"/>
        <w:snapToGrid w:val="0"/>
        <w:spacing w:line="300" w:lineRule="auto"/>
        <w:ind w:firstLineChars="300" w:firstLine="630"/>
        <w:rPr>
          <w:rFonts w:eastAsia="黑体"/>
          <w:bCs/>
        </w:rPr>
      </w:pPr>
    </w:p>
    <w:p w:rsidR="00BB51FF" w:rsidRDefault="00BB51FF">
      <w:pPr>
        <w:jc w:val="center"/>
        <w:rPr>
          <w:rFonts w:eastAsia="黑体"/>
          <w:b/>
          <w:bCs/>
          <w:sz w:val="28"/>
        </w:rPr>
      </w:pPr>
      <w:r>
        <w:rPr>
          <w:rFonts w:eastAsia="黑体" w:hint="eastAsia"/>
          <w:b/>
          <w:bCs/>
          <w:sz w:val="28"/>
        </w:rPr>
        <w:t>第六章</w:t>
      </w:r>
      <w:r>
        <w:rPr>
          <w:rFonts w:eastAsia="黑体" w:hint="eastAsia"/>
          <w:b/>
          <w:bCs/>
          <w:sz w:val="28"/>
        </w:rPr>
        <w:t xml:space="preserve"> </w:t>
      </w:r>
      <w:r>
        <w:rPr>
          <w:rFonts w:eastAsia="黑体" w:hint="eastAsia"/>
          <w:b/>
          <w:bCs/>
          <w:sz w:val="28"/>
        </w:rPr>
        <w:t>商业银行存款业务审计</w:t>
      </w:r>
    </w:p>
    <w:p w:rsidR="00BB51FF" w:rsidRDefault="00BB51FF">
      <w:pPr>
        <w:spacing w:line="300" w:lineRule="auto"/>
        <w:rPr>
          <w:rFonts w:eastAsia="黑体"/>
          <w:b/>
          <w:bCs/>
        </w:rPr>
      </w:pPr>
      <w:r>
        <w:rPr>
          <w:rFonts w:ascii="黑体" w:eastAsia="黑体" w:hAnsi="宋体" w:hint="eastAsia"/>
          <w:b/>
        </w:rPr>
        <w:t>【安排课时】4</w:t>
      </w:r>
    </w:p>
    <w:p w:rsidR="00BB51FF" w:rsidRDefault="00BB51FF">
      <w:pPr>
        <w:spacing w:line="300" w:lineRule="auto"/>
        <w:rPr>
          <w:rFonts w:eastAsia="黑体"/>
          <w:bCs/>
        </w:rPr>
      </w:pPr>
      <w:r>
        <w:rPr>
          <w:rFonts w:ascii="黑体" w:eastAsia="黑体" w:hAnsi="宋体" w:hint="eastAsia"/>
          <w:bCs/>
        </w:rPr>
        <w:t>【</w:t>
      </w:r>
      <w:r>
        <w:rPr>
          <w:rFonts w:eastAsia="黑体" w:hint="eastAsia"/>
          <w:b/>
          <w:bCs/>
        </w:rPr>
        <w:t>本章教学目的和要求</w:t>
      </w:r>
      <w:r>
        <w:rPr>
          <w:rFonts w:ascii="黑体" w:eastAsia="黑体" w:hAnsi="宋体" w:hint="eastAsia"/>
          <w:bCs/>
        </w:rPr>
        <w:t>】</w:t>
      </w:r>
    </w:p>
    <w:p w:rsidR="00BB51FF" w:rsidRDefault="00BB51FF">
      <w:pPr>
        <w:adjustRightInd w:val="0"/>
        <w:snapToGrid w:val="0"/>
        <w:spacing w:line="360" w:lineRule="auto"/>
        <w:ind w:firstLineChars="200" w:firstLine="420"/>
        <w:rPr>
          <w:ins w:id="1" w:author="lenovo" w:date="2011-09-20T21:26:00Z"/>
          <w:rFonts w:eastAsia="黑体"/>
          <w:bCs/>
        </w:rPr>
      </w:pPr>
      <w:r>
        <w:rPr>
          <w:rFonts w:eastAsia="黑体" w:hint="eastAsia"/>
          <w:bCs/>
        </w:rPr>
        <w:t>商业银行作为社会的信用中介，首先是“借者的集中”，然后才是“贷者的集中”，因此，</w:t>
      </w:r>
      <w:r>
        <w:rPr>
          <w:rFonts w:eastAsia="黑体" w:hint="eastAsia"/>
          <w:bCs/>
        </w:rPr>
        <w:lastRenderedPageBreak/>
        <w:t>负债业务是商业银行最主要最基本的业务。负债业务的规模和结构制约着商业银行资产业务的规模和结构，从而限制了商业银行的盈利水平并影响其风险结构。商业银行负债包括</w:t>
      </w:r>
      <w:r>
        <w:rPr>
          <w:rFonts w:eastAsia="黑体"/>
          <w:bCs/>
        </w:rPr>
        <w:t>单位存款、储蓄存款、同业存放、同业拆入、向人民银行借款、债券融资、应付款项以及或有负债等</w:t>
      </w:r>
      <w:r>
        <w:rPr>
          <w:rFonts w:eastAsia="黑体" w:hint="eastAsia"/>
          <w:bCs/>
        </w:rPr>
        <w:t>。本章主要介绍商业银行的负债业务审计的意义、目标和依据，重点分析单位存款业务、个人储蓄业务以及资金异常流动过程中常见风险，阐述审计的主要内容，提出相应的审计方法，其他负债业务将在资金与投资业务审计等章节介绍。</w:t>
      </w:r>
    </w:p>
    <w:p w:rsidR="00BB51FF" w:rsidRDefault="00BB51FF">
      <w:pPr>
        <w:spacing w:line="300" w:lineRule="auto"/>
        <w:ind w:firstLineChars="300" w:firstLine="630"/>
        <w:rPr>
          <w:rFonts w:eastAsia="黑体"/>
          <w:bCs/>
        </w:rPr>
      </w:pPr>
    </w:p>
    <w:p w:rsidR="00BB51FF" w:rsidRDefault="00BB51FF">
      <w:pPr>
        <w:adjustRightInd w:val="0"/>
        <w:snapToGrid w:val="0"/>
        <w:spacing w:line="300" w:lineRule="auto"/>
        <w:rPr>
          <w:rFonts w:ascii="黑体" w:eastAsia="黑体" w:hAnsi="宋体"/>
          <w:b/>
        </w:rPr>
      </w:pPr>
      <w:r>
        <w:rPr>
          <w:rFonts w:ascii="黑体" w:eastAsia="黑体" w:hAnsi="宋体" w:hint="eastAsia"/>
          <w:b/>
        </w:rPr>
        <w:t>【本章重点、难点】</w:t>
      </w:r>
    </w:p>
    <w:p w:rsidR="00BB51FF" w:rsidRDefault="00BB51FF">
      <w:pPr>
        <w:spacing w:line="300" w:lineRule="auto"/>
        <w:ind w:firstLineChars="300" w:firstLine="630"/>
        <w:rPr>
          <w:rFonts w:eastAsia="黑体"/>
          <w:bCs/>
        </w:rPr>
      </w:pPr>
      <w:r>
        <w:rPr>
          <w:rFonts w:eastAsia="黑体" w:hint="eastAsia"/>
          <w:bCs/>
        </w:rPr>
        <w:t>1</w:t>
      </w:r>
      <w:r>
        <w:rPr>
          <w:rFonts w:eastAsia="黑体" w:hint="eastAsia"/>
          <w:bCs/>
        </w:rPr>
        <w:t>、存款业务与柜台资金业务实务性强，具体操作步骤繁琐</w:t>
      </w:r>
    </w:p>
    <w:p w:rsidR="00BB51FF" w:rsidRDefault="00BB51FF">
      <w:pPr>
        <w:spacing w:line="300" w:lineRule="auto"/>
        <w:ind w:firstLineChars="300" w:firstLine="630"/>
        <w:rPr>
          <w:rFonts w:eastAsia="黑体"/>
          <w:bCs/>
        </w:rPr>
      </w:pPr>
      <w:r>
        <w:rPr>
          <w:rFonts w:eastAsia="黑体" w:hint="eastAsia"/>
          <w:bCs/>
        </w:rPr>
        <w:t>2</w:t>
      </w:r>
      <w:r>
        <w:rPr>
          <w:rFonts w:eastAsia="黑体" w:hint="eastAsia"/>
          <w:bCs/>
        </w:rPr>
        <w:t>、存款业务与结算业务结合较多</w:t>
      </w:r>
    </w:p>
    <w:p w:rsidR="00BB51FF" w:rsidRDefault="00BB51FF">
      <w:pPr>
        <w:rPr>
          <w:rFonts w:eastAsia="黑体"/>
          <w:b/>
          <w:bCs/>
          <w:sz w:val="28"/>
        </w:rPr>
      </w:pPr>
    </w:p>
    <w:p w:rsidR="00BB51FF" w:rsidRDefault="00BB51FF">
      <w:pPr>
        <w:adjustRightInd w:val="0"/>
        <w:snapToGrid w:val="0"/>
        <w:spacing w:line="300" w:lineRule="auto"/>
        <w:ind w:firstLineChars="300" w:firstLine="630"/>
        <w:rPr>
          <w:rFonts w:eastAsia="黑体"/>
          <w:bCs/>
        </w:rPr>
      </w:pPr>
    </w:p>
    <w:p w:rsidR="00BB51FF" w:rsidRDefault="00BB51FF">
      <w:pPr>
        <w:jc w:val="center"/>
        <w:rPr>
          <w:rFonts w:ascii="宋体" w:hAnsi="宋体"/>
        </w:rPr>
      </w:pPr>
      <w:r>
        <w:rPr>
          <w:rFonts w:eastAsia="黑体" w:hint="eastAsia"/>
          <w:b/>
          <w:bCs/>
          <w:sz w:val="28"/>
        </w:rPr>
        <w:t>第一节</w:t>
      </w:r>
      <w:r>
        <w:rPr>
          <w:rFonts w:eastAsia="黑体" w:hint="eastAsia"/>
          <w:b/>
          <w:bCs/>
          <w:sz w:val="28"/>
        </w:rPr>
        <w:t xml:space="preserve">  </w:t>
      </w:r>
      <w:r>
        <w:rPr>
          <w:rFonts w:eastAsia="黑体" w:hint="eastAsia"/>
          <w:b/>
          <w:bCs/>
          <w:sz w:val="28"/>
        </w:rPr>
        <w:t>商业银行存款业务审计概述</w:t>
      </w:r>
    </w:p>
    <w:p w:rsidR="00BB51FF" w:rsidRDefault="00BB51FF">
      <w:pPr>
        <w:jc w:val="center"/>
        <w:rPr>
          <w:b/>
          <w:color w:val="000000"/>
          <w:sz w:val="24"/>
        </w:rPr>
      </w:pPr>
    </w:p>
    <w:p w:rsidR="00BB51FF" w:rsidRDefault="00BB51FF" w:rsidP="0034554C">
      <w:pPr>
        <w:ind w:firstLineChars="245" w:firstLine="590"/>
        <w:rPr>
          <w:b/>
          <w:color w:val="000000"/>
          <w:sz w:val="24"/>
        </w:rPr>
      </w:pPr>
      <w:r>
        <w:rPr>
          <w:rFonts w:hint="eastAsia"/>
          <w:b/>
          <w:color w:val="000000"/>
          <w:sz w:val="24"/>
        </w:rPr>
        <w:t>一、存款业务极其常见风险</w:t>
      </w:r>
    </w:p>
    <w:p w:rsidR="00BB51FF" w:rsidRDefault="00BB51FF" w:rsidP="0034554C">
      <w:pPr>
        <w:ind w:firstLineChars="245" w:firstLine="590"/>
        <w:rPr>
          <w:b/>
          <w:color w:val="000000"/>
          <w:sz w:val="24"/>
        </w:rPr>
      </w:pPr>
      <w:r>
        <w:rPr>
          <w:rFonts w:hint="eastAsia"/>
          <w:b/>
          <w:color w:val="000000"/>
          <w:sz w:val="24"/>
        </w:rPr>
        <w:t>二、存款业务审计目标</w:t>
      </w:r>
    </w:p>
    <w:p w:rsidR="00BB51FF" w:rsidRDefault="00BB51FF" w:rsidP="0034554C">
      <w:pPr>
        <w:ind w:firstLineChars="245" w:firstLine="590"/>
        <w:rPr>
          <w:b/>
          <w:color w:val="000000"/>
          <w:sz w:val="24"/>
        </w:rPr>
      </w:pPr>
      <w:r>
        <w:rPr>
          <w:rFonts w:hint="eastAsia"/>
          <w:b/>
          <w:color w:val="000000"/>
          <w:sz w:val="24"/>
        </w:rPr>
        <w:t>三、存款业务审计依据</w:t>
      </w:r>
    </w:p>
    <w:p w:rsidR="00BB51FF" w:rsidRDefault="00BB51FF" w:rsidP="0034554C">
      <w:pPr>
        <w:ind w:firstLineChars="840" w:firstLine="2361"/>
        <w:rPr>
          <w:rFonts w:eastAsia="黑体"/>
          <w:b/>
          <w:bCs/>
          <w:sz w:val="28"/>
        </w:rPr>
      </w:pPr>
    </w:p>
    <w:p w:rsidR="00BB51FF" w:rsidRDefault="00BB51FF">
      <w:pPr>
        <w:jc w:val="center"/>
        <w:rPr>
          <w:rFonts w:eastAsia="黑体"/>
          <w:b/>
          <w:bCs/>
          <w:sz w:val="28"/>
        </w:rPr>
      </w:pPr>
      <w:r>
        <w:rPr>
          <w:rFonts w:eastAsia="黑体" w:hint="eastAsia"/>
          <w:b/>
          <w:bCs/>
          <w:sz w:val="28"/>
        </w:rPr>
        <w:t>第二节</w:t>
      </w:r>
      <w:r>
        <w:rPr>
          <w:rFonts w:eastAsia="黑体" w:hint="eastAsia"/>
          <w:b/>
          <w:bCs/>
          <w:sz w:val="28"/>
        </w:rPr>
        <w:t xml:space="preserve">  </w:t>
      </w:r>
      <w:r>
        <w:rPr>
          <w:rFonts w:eastAsia="黑体" w:hint="eastAsia"/>
          <w:b/>
          <w:bCs/>
          <w:sz w:val="28"/>
        </w:rPr>
        <w:t>单位存款业务审计</w:t>
      </w:r>
    </w:p>
    <w:p w:rsidR="00BB51FF" w:rsidRDefault="00BB51FF" w:rsidP="0034554C">
      <w:pPr>
        <w:ind w:firstLineChars="840" w:firstLine="2361"/>
        <w:rPr>
          <w:rFonts w:eastAsia="黑体"/>
          <w:b/>
          <w:bCs/>
          <w:sz w:val="28"/>
        </w:rPr>
      </w:pPr>
    </w:p>
    <w:p w:rsidR="00BB51FF" w:rsidRDefault="00BB51FF" w:rsidP="0034554C">
      <w:pPr>
        <w:ind w:firstLineChars="245" w:firstLine="590"/>
        <w:rPr>
          <w:b/>
          <w:color w:val="000000"/>
          <w:sz w:val="24"/>
        </w:rPr>
      </w:pPr>
      <w:r>
        <w:rPr>
          <w:rFonts w:hint="eastAsia"/>
          <w:b/>
          <w:color w:val="000000"/>
          <w:sz w:val="24"/>
        </w:rPr>
        <w:t>一、单位存款业务的审计目标</w:t>
      </w:r>
    </w:p>
    <w:p w:rsidR="00BB51FF" w:rsidRDefault="00BB51FF" w:rsidP="0034554C">
      <w:pPr>
        <w:ind w:firstLineChars="245" w:firstLine="590"/>
        <w:rPr>
          <w:b/>
          <w:color w:val="000000"/>
          <w:sz w:val="24"/>
        </w:rPr>
      </w:pPr>
      <w:r>
        <w:rPr>
          <w:rFonts w:hint="eastAsia"/>
          <w:b/>
          <w:color w:val="000000"/>
          <w:sz w:val="24"/>
        </w:rPr>
        <w:t>二、单位存款业务的常见弊端与风险点</w:t>
      </w:r>
    </w:p>
    <w:p w:rsidR="00BB51FF" w:rsidRDefault="00BB51FF" w:rsidP="0034554C">
      <w:pPr>
        <w:ind w:firstLineChars="245" w:firstLine="590"/>
        <w:rPr>
          <w:b/>
          <w:color w:val="000000"/>
          <w:sz w:val="24"/>
        </w:rPr>
      </w:pPr>
      <w:r>
        <w:rPr>
          <w:rFonts w:hint="eastAsia"/>
          <w:b/>
          <w:color w:val="000000"/>
          <w:sz w:val="24"/>
        </w:rPr>
        <w:t>三、单位存款业务的内部控制测试</w:t>
      </w:r>
    </w:p>
    <w:p w:rsidR="00BB51FF" w:rsidRDefault="00BB51FF" w:rsidP="0034554C">
      <w:pPr>
        <w:ind w:firstLineChars="245" w:firstLine="590"/>
        <w:rPr>
          <w:b/>
          <w:color w:val="000000"/>
          <w:sz w:val="24"/>
        </w:rPr>
      </w:pPr>
      <w:r>
        <w:rPr>
          <w:rFonts w:hint="eastAsia"/>
          <w:b/>
          <w:color w:val="000000"/>
          <w:sz w:val="24"/>
        </w:rPr>
        <w:t>四、单位存款业务主要审计内容</w:t>
      </w:r>
    </w:p>
    <w:p w:rsidR="00BB51FF" w:rsidRDefault="00BB51FF" w:rsidP="0034554C">
      <w:pPr>
        <w:ind w:firstLineChars="245" w:firstLine="590"/>
        <w:rPr>
          <w:b/>
          <w:color w:val="000000"/>
          <w:sz w:val="24"/>
        </w:rPr>
      </w:pPr>
    </w:p>
    <w:p w:rsidR="00BB51FF" w:rsidRDefault="00BB51FF">
      <w:pPr>
        <w:jc w:val="center"/>
        <w:rPr>
          <w:rFonts w:eastAsia="黑体"/>
          <w:b/>
          <w:bCs/>
          <w:sz w:val="28"/>
        </w:rPr>
      </w:pPr>
      <w:r>
        <w:rPr>
          <w:rFonts w:eastAsia="黑体" w:hint="eastAsia"/>
          <w:b/>
          <w:bCs/>
          <w:sz w:val="28"/>
        </w:rPr>
        <w:t>第三节</w:t>
      </w:r>
      <w:r>
        <w:rPr>
          <w:rFonts w:eastAsia="黑体" w:hint="eastAsia"/>
          <w:b/>
          <w:bCs/>
          <w:sz w:val="28"/>
        </w:rPr>
        <w:t xml:space="preserve">  </w:t>
      </w:r>
      <w:r>
        <w:rPr>
          <w:rFonts w:eastAsia="黑体" w:hint="eastAsia"/>
          <w:b/>
          <w:bCs/>
          <w:sz w:val="28"/>
        </w:rPr>
        <w:t>储蓄存款业务审计</w:t>
      </w:r>
    </w:p>
    <w:p w:rsidR="00BB51FF" w:rsidRDefault="00BB51FF" w:rsidP="0034554C">
      <w:pPr>
        <w:ind w:firstLineChars="840" w:firstLine="2361"/>
        <w:jc w:val="center"/>
        <w:rPr>
          <w:rFonts w:eastAsia="黑体"/>
          <w:b/>
          <w:bCs/>
          <w:sz w:val="28"/>
        </w:rPr>
      </w:pPr>
    </w:p>
    <w:p w:rsidR="00BB51FF" w:rsidRDefault="00BB51FF" w:rsidP="0034554C">
      <w:pPr>
        <w:ind w:firstLineChars="840" w:firstLine="2361"/>
        <w:rPr>
          <w:rFonts w:eastAsia="黑体"/>
          <w:b/>
          <w:bCs/>
          <w:sz w:val="28"/>
        </w:rPr>
      </w:pPr>
    </w:p>
    <w:p w:rsidR="00BB51FF" w:rsidRDefault="00BB51FF">
      <w:pPr>
        <w:rPr>
          <w:b/>
          <w:color w:val="000000"/>
          <w:sz w:val="24"/>
        </w:rPr>
      </w:pPr>
      <w:r>
        <w:rPr>
          <w:rFonts w:hint="eastAsia"/>
          <w:b/>
          <w:color w:val="000000"/>
          <w:sz w:val="24"/>
        </w:rPr>
        <w:t>一、储蓄存款业务审计目标</w:t>
      </w:r>
    </w:p>
    <w:p w:rsidR="00BB51FF" w:rsidRDefault="00BB51FF">
      <w:pPr>
        <w:rPr>
          <w:b/>
          <w:color w:val="000000"/>
          <w:sz w:val="24"/>
        </w:rPr>
      </w:pPr>
      <w:r>
        <w:rPr>
          <w:rFonts w:hint="eastAsia"/>
          <w:b/>
          <w:color w:val="000000"/>
          <w:sz w:val="24"/>
        </w:rPr>
        <w:t>二、储蓄存款业务常见风险点</w:t>
      </w:r>
    </w:p>
    <w:p w:rsidR="00BB51FF" w:rsidRDefault="00BB51FF">
      <w:pPr>
        <w:rPr>
          <w:b/>
          <w:color w:val="000000"/>
          <w:sz w:val="24"/>
          <w:szCs w:val="21"/>
        </w:rPr>
      </w:pPr>
      <w:r>
        <w:rPr>
          <w:rFonts w:hint="eastAsia"/>
          <w:b/>
          <w:color w:val="000000"/>
          <w:sz w:val="24"/>
        </w:rPr>
        <w:t>三、储蓄存款业务内部控制测试</w:t>
      </w:r>
    </w:p>
    <w:p w:rsidR="00BB51FF" w:rsidRDefault="00BB51FF">
      <w:pPr>
        <w:rPr>
          <w:b/>
          <w:color w:val="000000"/>
          <w:sz w:val="24"/>
        </w:rPr>
      </w:pPr>
      <w:r>
        <w:rPr>
          <w:rFonts w:hint="eastAsia"/>
          <w:b/>
          <w:color w:val="000000"/>
          <w:sz w:val="24"/>
        </w:rPr>
        <w:t>四、储蓄存款业务主要审计内容</w:t>
      </w:r>
    </w:p>
    <w:p w:rsidR="00BB51FF" w:rsidRDefault="00BB51FF">
      <w:pPr>
        <w:rPr>
          <w:b/>
          <w:color w:val="000000"/>
          <w:sz w:val="24"/>
        </w:rPr>
      </w:pPr>
      <w:r>
        <w:rPr>
          <w:rFonts w:hint="eastAsia"/>
          <w:b/>
          <w:color w:val="000000"/>
          <w:sz w:val="24"/>
        </w:rPr>
        <w:t>五、储蓄存款业务专项审计方法</w:t>
      </w:r>
    </w:p>
    <w:p w:rsidR="00BB51FF" w:rsidRDefault="00BB51FF">
      <w:pPr>
        <w:jc w:val="center"/>
        <w:rPr>
          <w:rFonts w:eastAsia="黑体"/>
          <w:b/>
          <w:bCs/>
          <w:sz w:val="28"/>
        </w:rPr>
      </w:pPr>
    </w:p>
    <w:p w:rsidR="00BB51FF" w:rsidRDefault="00BB51FF">
      <w:pPr>
        <w:jc w:val="center"/>
        <w:rPr>
          <w:szCs w:val="21"/>
        </w:rPr>
      </w:pPr>
      <w:r>
        <w:rPr>
          <w:rFonts w:eastAsia="黑体" w:hint="eastAsia"/>
          <w:b/>
          <w:bCs/>
          <w:sz w:val="28"/>
        </w:rPr>
        <w:t>第四节</w:t>
      </w:r>
      <w:r>
        <w:rPr>
          <w:rFonts w:eastAsia="黑体" w:hint="eastAsia"/>
          <w:b/>
          <w:bCs/>
          <w:sz w:val="28"/>
        </w:rPr>
        <w:t xml:space="preserve">  </w:t>
      </w:r>
      <w:r>
        <w:rPr>
          <w:rFonts w:eastAsia="黑体" w:hint="eastAsia"/>
          <w:b/>
          <w:bCs/>
          <w:sz w:val="28"/>
        </w:rPr>
        <w:t>存款账户资金异常流动审计</w:t>
      </w:r>
    </w:p>
    <w:p w:rsidR="00BB51FF" w:rsidRDefault="00BB51FF">
      <w:pPr>
        <w:rPr>
          <w:rFonts w:eastAsia="黑体"/>
          <w:b/>
          <w:bCs/>
          <w:sz w:val="28"/>
        </w:rPr>
      </w:pPr>
    </w:p>
    <w:p w:rsidR="00BB51FF" w:rsidRDefault="00BB51FF">
      <w:pPr>
        <w:rPr>
          <w:b/>
          <w:color w:val="000000"/>
          <w:sz w:val="24"/>
        </w:rPr>
      </w:pPr>
      <w:r>
        <w:rPr>
          <w:rFonts w:hint="eastAsia"/>
          <w:b/>
          <w:color w:val="000000"/>
          <w:sz w:val="24"/>
        </w:rPr>
        <w:t>一、洗钱及其主要特征</w:t>
      </w:r>
    </w:p>
    <w:p w:rsidR="00BB51FF" w:rsidRDefault="00BB51FF">
      <w:pPr>
        <w:rPr>
          <w:b/>
          <w:color w:val="000000"/>
          <w:sz w:val="24"/>
        </w:rPr>
      </w:pPr>
      <w:r>
        <w:rPr>
          <w:rFonts w:hint="eastAsia"/>
          <w:b/>
          <w:color w:val="000000"/>
          <w:sz w:val="24"/>
        </w:rPr>
        <w:t>二、洗钱主要途径与方式</w:t>
      </w:r>
    </w:p>
    <w:p w:rsidR="00BB51FF" w:rsidRDefault="00BB51FF">
      <w:pPr>
        <w:rPr>
          <w:b/>
          <w:color w:val="000000"/>
          <w:sz w:val="24"/>
        </w:rPr>
      </w:pPr>
      <w:r>
        <w:rPr>
          <w:rFonts w:hint="eastAsia"/>
          <w:b/>
          <w:color w:val="000000"/>
          <w:sz w:val="24"/>
        </w:rPr>
        <w:t>三、反洗钱审计的意义与依据</w:t>
      </w:r>
    </w:p>
    <w:p w:rsidR="00BB51FF" w:rsidRDefault="00BB51FF">
      <w:pPr>
        <w:rPr>
          <w:b/>
          <w:color w:val="000000"/>
          <w:sz w:val="24"/>
        </w:rPr>
      </w:pPr>
      <w:r>
        <w:rPr>
          <w:rFonts w:hint="eastAsia"/>
          <w:b/>
          <w:color w:val="000000"/>
          <w:sz w:val="24"/>
        </w:rPr>
        <w:t>四、金融机构反洗</w:t>
      </w:r>
      <w:proofErr w:type="gramStart"/>
      <w:r>
        <w:rPr>
          <w:rFonts w:hint="eastAsia"/>
          <w:b/>
          <w:color w:val="000000"/>
          <w:sz w:val="24"/>
        </w:rPr>
        <w:t>钱内部</w:t>
      </w:r>
      <w:proofErr w:type="gramEnd"/>
      <w:r>
        <w:rPr>
          <w:rFonts w:hint="eastAsia"/>
          <w:b/>
          <w:color w:val="000000"/>
          <w:sz w:val="24"/>
        </w:rPr>
        <w:t>控制与控制测试</w:t>
      </w:r>
    </w:p>
    <w:p w:rsidR="00BB51FF" w:rsidRDefault="00BB51FF">
      <w:pPr>
        <w:rPr>
          <w:b/>
          <w:color w:val="000000"/>
          <w:sz w:val="24"/>
        </w:rPr>
      </w:pPr>
      <w:r>
        <w:rPr>
          <w:rFonts w:hint="eastAsia"/>
          <w:b/>
          <w:color w:val="000000"/>
          <w:sz w:val="24"/>
        </w:rPr>
        <w:t>五、新形势下反洗钱审计内容与方法</w:t>
      </w:r>
    </w:p>
    <w:p w:rsidR="00BB51FF" w:rsidRDefault="00BB51FF" w:rsidP="0034554C">
      <w:pPr>
        <w:ind w:firstLineChars="245" w:firstLine="590"/>
        <w:rPr>
          <w:b/>
          <w:color w:val="000000"/>
          <w:sz w:val="24"/>
        </w:rPr>
      </w:pPr>
    </w:p>
    <w:p w:rsidR="00BB51FF" w:rsidRDefault="00BB51FF">
      <w:pPr>
        <w:rPr>
          <w:b/>
          <w:color w:val="000000"/>
          <w:sz w:val="24"/>
        </w:rPr>
      </w:pP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【本章课后复习思考题】</w:t>
      </w:r>
    </w:p>
    <w:p w:rsidR="00BB51FF" w:rsidRDefault="00BB51FF">
      <w:pPr>
        <w:spacing w:line="300" w:lineRule="auto"/>
        <w:ind w:left="720"/>
        <w:rPr>
          <w:rFonts w:eastAsia="黑体"/>
          <w:bCs/>
        </w:rPr>
      </w:pPr>
      <w:r>
        <w:rPr>
          <w:rFonts w:eastAsia="黑体" w:hint="eastAsia"/>
          <w:bCs/>
        </w:rPr>
        <w:t>1.</w:t>
      </w:r>
      <w:r>
        <w:rPr>
          <w:rFonts w:eastAsia="黑体" w:hint="eastAsia"/>
          <w:bCs/>
        </w:rPr>
        <w:t>存款业务审计目标是什么？</w:t>
      </w:r>
      <w:r>
        <w:rPr>
          <w:rFonts w:eastAsia="黑体"/>
          <w:bCs/>
        </w:rPr>
        <w:t xml:space="preserve"> </w:t>
      </w:r>
    </w:p>
    <w:p w:rsidR="00BB51FF" w:rsidRDefault="00BB51FF">
      <w:pPr>
        <w:spacing w:line="300" w:lineRule="auto"/>
        <w:ind w:left="720"/>
        <w:rPr>
          <w:rFonts w:eastAsia="黑体"/>
          <w:bCs/>
        </w:rPr>
      </w:pPr>
      <w:r>
        <w:rPr>
          <w:rFonts w:eastAsia="黑体" w:hint="eastAsia"/>
          <w:bCs/>
        </w:rPr>
        <w:t>2.</w:t>
      </w:r>
      <w:r>
        <w:rPr>
          <w:rFonts w:eastAsia="黑体" w:hint="eastAsia"/>
          <w:bCs/>
        </w:rPr>
        <w:t>何为资金异常流动？</w:t>
      </w:r>
    </w:p>
    <w:p w:rsidR="00BB51FF" w:rsidRDefault="00BB51FF">
      <w:pPr>
        <w:spacing w:line="300" w:lineRule="auto"/>
        <w:ind w:left="720"/>
        <w:rPr>
          <w:rFonts w:eastAsia="黑体"/>
          <w:bCs/>
        </w:rPr>
      </w:pPr>
      <w:r>
        <w:rPr>
          <w:rFonts w:eastAsia="黑体" w:hint="eastAsia"/>
          <w:bCs/>
        </w:rPr>
        <w:t>3.</w:t>
      </w:r>
      <w:r>
        <w:rPr>
          <w:rFonts w:eastAsia="黑体" w:hint="eastAsia"/>
          <w:bCs/>
        </w:rPr>
        <w:t>反洗钱审计依据是什么？</w:t>
      </w: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【本章课后学习阅读资料】</w:t>
      </w:r>
    </w:p>
    <w:p w:rsidR="00BB51FF" w:rsidRDefault="00BB51FF">
      <w:pPr>
        <w:adjustRightInd w:val="0"/>
        <w:snapToGrid w:val="0"/>
        <w:spacing w:line="300" w:lineRule="auto"/>
        <w:ind w:firstLineChars="300" w:firstLine="630"/>
        <w:rPr>
          <w:rFonts w:eastAsia="黑体"/>
          <w:bCs/>
        </w:rPr>
      </w:pPr>
      <w:r>
        <w:rPr>
          <w:rFonts w:eastAsia="黑体" w:hint="eastAsia"/>
          <w:bCs/>
        </w:rPr>
        <w:t>1</w:t>
      </w:r>
      <w:r>
        <w:rPr>
          <w:rFonts w:eastAsia="黑体" w:hint="eastAsia"/>
          <w:bCs/>
        </w:rPr>
        <w:t>、反洗钱审计案例</w:t>
      </w:r>
    </w:p>
    <w:p w:rsidR="00BB51FF" w:rsidRDefault="00BB51FF">
      <w:pPr>
        <w:adjustRightInd w:val="0"/>
        <w:snapToGrid w:val="0"/>
        <w:spacing w:line="300" w:lineRule="auto"/>
        <w:ind w:firstLineChars="300" w:firstLine="630"/>
        <w:rPr>
          <w:rFonts w:eastAsia="黑体"/>
          <w:bCs/>
        </w:rPr>
      </w:pPr>
    </w:p>
    <w:p w:rsidR="00BB51FF" w:rsidRDefault="00BB51FF">
      <w:pPr>
        <w:adjustRightInd w:val="0"/>
        <w:snapToGrid w:val="0"/>
        <w:spacing w:line="300" w:lineRule="auto"/>
        <w:ind w:firstLineChars="300" w:firstLine="630"/>
        <w:rPr>
          <w:rFonts w:eastAsia="黑体"/>
          <w:bCs/>
        </w:rPr>
      </w:pPr>
    </w:p>
    <w:p w:rsidR="00BB51FF" w:rsidRDefault="00BB51FF">
      <w:pPr>
        <w:jc w:val="center"/>
        <w:rPr>
          <w:rFonts w:eastAsia="黑体"/>
          <w:b/>
          <w:bCs/>
          <w:sz w:val="28"/>
        </w:rPr>
      </w:pPr>
      <w:r>
        <w:rPr>
          <w:rFonts w:eastAsia="黑体" w:hint="eastAsia"/>
          <w:b/>
          <w:bCs/>
          <w:sz w:val="28"/>
        </w:rPr>
        <w:t>第七章</w:t>
      </w:r>
      <w:r>
        <w:rPr>
          <w:rFonts w:eastAsia="黑体" w:hint="eastAsia"/>
          <w:b/>
          <w:bCs/>
          <w:sz w:val="28"/>
        </w:rPr>
        <w:t xml:space="preserve">  </w:t>
      </w:r>
      <w:r>
        <w:rPr>
          <w:rFonts w:eastAsia="黑体" w:hint="eastAsia"/>
          <w:b/>
          <w:bCs/>
          <w:sz w:val="28"/>
        </w:rPr>
        <w:t>商业银行中间业务审计</w:t>
      </w:r>
    </w:p>
    <w:p w:rsidR="00BB51FF" w:rsidRDefault="00BB51FF">
      <w:pPr>
        <w:spacing w:line="300" w:lineRule="auto"/>
        <w:rPr>
          <w:rFonts w:eastAsia="黑体"/>
          <w:b/>
          <w:bCs/>
        </w:rPr>
      </w:pPr>
      <w:r>
        <w:rPr>
          <w:rFonts w:ascii="黑体" w:eastAsia="黑体" w:hAnsi="宋体" w:hint="eastAsia"/>
          <w:b/>
        </w:rPr>
        <w:t>【安排课时】4</w:t>
      </w:r>
    </w:p>
    <w:p w:rsidR="00BB51FF" w:rsidRDefault="00BB51FF">
      <w:pPr>
        <w:spacing w:line="300" w:lineRule="auto"/>
        <w:rPr>
          <w:rFonts w:eastAsia="黑体"/>
          <w:bCs/>
        </w:rPr>
      </w:pPr>
      <w:r>
        <w:rPr>
          <w:rFonts w:ascii="黑体" w:eastAsia="黑体" w:hAnsi="宋体" w:hint="eastAsia"/>
          <w:bCs/>
        </w:rPr>
        <w:t>【</w:t>
      </w:r>
      <w:r>
        <w:rPr>
          <w:rFonts w:eastAsia="黑体" w:hint="eastAsia"/>
          <w:b/>
          <w:bCs/>
        </w:rPr>
        <w:t>本章教学目的和要求</w:t>
      </w:r>
      <w:r>
        <w:rPr>
          <w:rFonts w:ascii="黑体" w:eastAsia="黑体" w:hAnsi="宋体" w:hint="eastAsia"/>
          <w:bCs/>
        </w:rPr>
        <w:t>】</w:t>
      </w:r>
    </w:p>
    <w:p w:rsidR="00BB51FF" w:rsidRDefault="00BB51FF">
      <w:pPr>
        <w:adjustRightInd w:val="0"/>
        <w:snapToGrid w:val="0"/>
        <w:spacing w:line="360" w:lineRule="auto"/>
        <w:ind w:firstLineChars="200" w:firstLine="420"/>
        <w:rPr>
          <w:ins w:id="2" w:author="lenovo" w:date="2011-09-20T21:26:00Z"/>
          <w:rFonts w:eastAsia="黑体"/>
          <w:bCs/>
        </w:rPr>
      </w:pPr>
      <w:r>
        <w:rPr>
          <w:rFonts w:eastAsia="黑体" w:hint="eastAsia"/>
          <w:bCs/>
        </w:rPr>
        <w:t>中间业务主要是指不构成商业银行表内资产、负债，形成商业银行非利息收入的业务。根据该属性，中国人民银行将金融企业中间业务划分为支付结算、代理类、银行卡、担保类、承诺类、交易类、基金托管类、咨询类、其他中间业务等九大类；其中，担保类、承诺类、交易类中间业务通常又叫做表外业务。本章将主要围绕这些中间业务中常见弊端及风险点，阐述其内部控制测评与审计内容，提出相应的实质性审计程序与审计方法。</w:t>
      </w:r>
    </w:p>
    <w:p w:rsidR="00BB51FF" w:rsidRDefault="00BB51FF">
      <w:pPr>
        <w:spacing w:line="300" w:lineRule="auto"/>
        <w:ind w:firstLineChars="300" w:firstLine="630"/>
        <w:rPr>
          <w:rFonts w:eastAsia="黑体"/>
          <w:bCs/>
        </w:rPr>
      </w:pPr>
    </w:p>
    <w:p w:rsidR="00BB51FF" w:rsidRDefault="00BB51FF">
      <w:pPr>
        <w:adjustRightInd w:val="0"/>
        <w:snapToGrid w:val="0"/>
        <w:spacing w:line="300" w:lineRule="auto"/>
        <w:rPr>
          <w:rFonts w:ascii="黑体" w:eastAsia="黑体" w:hAnsi="宋体"/>
          <w:b/>
        </w:rPr>
      </w:pPr>
      <w:r>
        <w:rPr>
          <w:rFonts w:ascii="黑体" w:eastAsia="黑体" w:hAnsi="宋体" w:hint="eastAsia"/>
          <w:b/>
        </w:rPr>
        <w:t>【本章重点、难点】</w:t>
      </w:r>
    </w:p>
    <w:p w:rsidR="00BB51FF" w:rsidRDefault="00BB51FF">
      <w:pPr>
        <w:spacing w:line="300" w:lineRule="auto"/>
        <w:ind w:firstLineChars="300" w:firstLine="630"/>
        <w:rPr>
          <w:rFonts w:eastAsia="黑体"/>
          <w:bCs/>
        </w:rPr>
      </w:pPr>
      <w:r>
        <w:rPr>
          <w:rFonts w:eastAsia="黑体" w:hint="eastAsia"/>
          <w:bCs/>
        </w:rPr>
        <w:t>1</w:t>
      </w:r>
      <w:r>
        <w:rPr>
          <w:rFonts w:eastAsia="黑体" w:hint="eastAsia"/>
          <w:bCs/>
        </w:rPr>
        <w:t>、中间业务种类多，与资产业务负债业务既有区别又有联系。</w:t>
      </w:r>
    </w:p>
    <w:p w:rsidR="00BB51FF" w:rsidRDefault="00BB51FF">
      <w:pPr>
        <w:spacing w:line="300" w:lineRule="auto"/>
        <w:ind w:firstLineChars="300" w:firstLine="630"/>
        <w:rPr>
          <w:rFonts w:eastAsia="黑体"/>
          <w:bCs/>
        </w:rPr>
      </w:pPr>
      <w:r>
        <w:rPr>
          <w:rFonts w:eastAsia="黑体" w:hint="eastAsia"/>
          <w:bCs/>
        </w:rPr>
        <w:t>2</w:t>
      </w:r>
      <w:r>
        <w:rPr>
          <w:rFonts w:eastAsia="黑体" w:hint="eastAsia"/>
          <w:bCs/>
        </w:rPr>
        <w:t>、创新性中间业务发展较快，审计思路需要灵活变通。</w:t>
      </w:r>
    </w:p>
    <w:p w:rsidR="00BB51FF" w:rsidRDefault="00BB51FF">
      <w:pPr>
        <w:rPr>
          <w:rFonts w:eastAsia="黑体"/>
          <w:b/>
          <w:bCs/>
          <w:sz w:val="28"/>
        </w:rPr>
      </w:pPr>
    </w:p>
    <w:p w:rsidR="00BB51FF" w:rsidRDefault="00BB51FF">
      <w:pPr>
        <w:adjustRightInd w:val="0"/>
        <w:snapToGrid w:val="0"/>
        <w:spacing w:line="300" w:lineRule="auto"/>
        <w:ind w:firstLineChars="300" w:firstLine="630"/>
        <w:rPr>
          <w:rFonts w:eastAsia="黑体"/>
          <w:bCs/>
        </w:rPr>
      </w:pPr>
    </w:p>
    <w:p w:rsidR="00BB51FF" w:rsidRDefault="00BB51FF">
      <w:pPr>
        <w:jc w:val="center"/>
        <w:rPr>
          <w:rFonts w:ascii="宋体" w:hAnsi="宋体"/>
        </w:rPr>
      </w:pPr>
      <w:r>
        <w:rPr>
          <w:rFonts w:eastAsia="黑体" w:hint="eastAsia"/>
          <w:b/>
          <w:bCs/>
          <w:sz w:val="28"/>
        </w:rPr>
        <w:t>第一节</w:t>
      </w:r>
      <w:r>
        <w:rPr>
          <w:rFonts w:eastAsia="黑体" w:hint="eastAsia"/>
          <w:b/>
          <w:bCs/>
          <w:sz w:val="28"/>
        </w:rPr>
        <w:t xml:space="preserve">  </w:t>
      </w:r>
      <w:r>
        <w:rPr>
          <w:rFonts w:eastAsia="黑体" w:hint="eastAsia"/>
          <w:b/>
          <w:bCs/>
          <w:sz w:val="28"/>
        </w:rPr>
        <w:t>商业银行中间业务审计概述</w:t>
      </w:r>
    </w:p>
    <w:p w:rsidR="00BB51FF" w:rsidRDefault="00BB51FF">
      <w:pPr>
        <w:jc w:val="center"/>
        <w:rPr>
          <w:b/>
          <w:color w:val="000000"/>
          <w:sz w:val="24"/>
        </w:rPr>
      </w:pPr>
    </w:p>
    <w:p w:rsidR="00BB51FF" w:rsidRDefault="00BB51FF">
      <w:pPr>
        <w:rPr>
          <w:b/>
          <w:color w:val="000000"/>
          <w:sz w:val="24"/>
        </w:rPr>
      </w:pPr>
      <w:r>
        <w:rPr>
          <w:rFonts w:hint="eastAsia"/>
          <w:b/>
          <w:color w:val="000000"/>
          <w:sz w:val="24"/>
        </w:rPr>
        <w:t>一、商业银行中间业务及其分类</w:t>
      </w:r>
    </w:p>
    <w:p w:rsidR="00BB51FF" w:rsidRDefault="00BB51FF">
      <w:pPr>
        <w:rPr>
          <w:b/>
          <w:color w:val="000000"/>
          <w:sz w:val="24"/>
        </w:rPr>
      </w:pPr>
      <w:r>
        <w:rPr>
          <w:rFonts w:hint="eastAsia"/>
          <w:b/>
          <w:color w:val="000000"/>
          <w:sz w:val="24"/>
        </w:rPr>
        <w:t>二、商业银行中间业务审计目标</w:t>
      </w:r>
    </w:p>
    <w:p w:rsidR="00BB51FF" w:rsidRDefault="00BB51FF">
      <w:pPr>
        <w:rPr>
          <w:b/>
          <w:color w:val="000000"/>
          <w:sz w:val="24"/>
        </w:rPr>
      </w:pPr>
      <w:r>
        <w:rPr>
          <w:rFonts w:hint="eastAsia"/>
          <w:b/>
          <w:color w:val="000000"/>
          <w:sz w:val="24"/>
        </w:rPr>
        <w:t>三、商业银行中间业务审计依据</w:t>
      </w:r>
    </w:p>
    <w:p w:rsidR="00BB51FF" w:rsidRDefault="00BB51FF">
      <w:pPr>
        <w:rPr>
          <w:b/>
          <w:color w:val="000000"/>
          <w:sz w:val="24"/>
        </w:rPr>
      </w:pPr>
      <w:r>
        <w:rPr>
          <w:rFonts w:hint="eastAsia"/>
          <w:b/>
          <w:color w:val="000000"/>
          <w:sz w:val="24"/>
        </w:rPr>
        <w:t>四、商业银行中间业务内部控制评价</w:t>
      </w:r>
    </w:p>
    <w:p w:rsidR="00BB51FF" w:rsidRDefault="00BB51FF">
      <w:pPr>
        <w:rPr>
          <w:rFonts w:eastAsia="黑体"/>
          <w:b/>
          <w:bCs/>
          <w:sz w:val="28"/>
        </w:rPr>
      </w:pPr>
    </w:p>
    <w:p w:rsidR="00BB51FF" w:rsidRDefault="00BB51FF">
      <w:pPr>
        <w:snapToGrid w:val="0"/>
        <w:jc w:val="center"/>
        <w:rPr>
          <w:rFonts w:eastAsia="黑体"/>
          <w:b/>
          <w:bCs/>
          <w:sz w:val="28"/>
        </w:rPr>
      </w:pPr>
      <w:r>
        <w:rPr>
          <w:rFonts w:eastAsia="黑体" w:hint="eastAsia"/>
          <w:b/>
          <w:bCs/>
          <w:sz w:val="28"/>
        </w:rPr>
        <w:t>第二节</w:t>
      </w:r>
      <w:r>
        <w:rPr>
          <w:rFonts w:eastAsia="黑体" w:hint="eastAsia"/>
          <w:b/>
          <w:bCs/>
          <w:sz w:val="28"/>
        </w:rPr>
        <w:t xml:space="preserve">  </w:t>
      </w:r>
      <w:r>
        <w:rPr>
          <w:rFonts w:eastAsia="黑体" w:hint="eastAsia"/>
          <w:b/>
          <w:bCs/>
          <w:sz w:val="28"/>
        </w:rPr>
        <w:t>支付结算业务审计</w:t>
      </w:r>
    </w:p>
    <w:p w:rsidR="00BB51FF" w:rsidRDefault="00BB51FF" w:rsidP="0034554C">
      <w:pPr>
        <w:ind w:firstLineChars="840" w:firstLine="2361"/>
        <w:rPr>
          <w:rFonts w:eastAsia="黑体"/>
          <w:b/>
          <w:bCs/>
          <w:sz w:val="28"/>
        </w:rPr>
      </w:pPr>
    </w:p>
    <w:p w:rsidR="00BB51FF" w:rsidRDefault="00BB51FF">
      <w:pPr>
        <w:rPr>
          <w:b/>
          <w:color w:val="000000"/>
          <w:sz w:val="24"/>
        </w:rPr>
      </w:pPr>
      <w:r>
        <w:rPr>
          <w:rFonts w:hint="eastAsia"/>
          <w:b/>
          <w:color w:val="000000"/>
          <w:sz w:val="24"/>
        </w:rPr>
        <w:t>一、支付结算业务内部控制测评</w:t>
      </w:r>
    </w:p>
    <w:p w:rsidR="00BB51FF" w:rsidRDefault="00BB51FF">
      <w:pPr>
        <w:rPr>
          <w:b/>
          <w:color w:val="000000"/>
          <w:sz w:val="24"/>
        </w:rPr>
      </w:pPr>
      <w:r>
        <w:rPr>
          <w:rFonts w:hint="eastAsia"/>
          <w:b/>
          <w:color w:val="000000"/>
          <w:sz w:val="24"/>
        </w:rPr>
        <w:t>二、支付结算业务的风险点与审计内容</w:t>
      </w:r>
    </w:p>
    <w:p w:rsidR="00BB51FF" w:rsidRDefault="00BB51FF" w:rsidP="0034554C">
      <w:pPr>
        <w:ind w:firstLineChars="245" w:firstLine="590"/>
        <w:rPr>
          <w:b/>
          <w:color w:val="000000"/>
          <w:sz w:val="24"/>
        </w:rPr>
      </w:pPr>
    </w:p>
    <w:p w:rsidR="00BB51FF" w:rsidRDefault="00BB51FF" w:rsidP="0034554C">
      <w:pPr>
        <w:ind w:firstLineChars="245" w:firstLine="590"/>
        <w:rPr>
          <w:b/>
          <w:color w:val="000000"/>
          <w:sz w:val="24"/>
        </w:rPr>
      </w:pPr>
    </w:p>
    <w:p w:rsidR="00BB51FF" w:rsidRDefault="00BB51FF">
      <w:pPr>
        <w:snapToGrid w:val="0"/>
        <w:jc w:val="center"/>
        <w:rPr>
          <w:rFonts w:eastAsia="黑体"/>
          <w:b/>
          <w:bCs/>
          <w:sz w:val="28"/>
        </w:rPr>
      </w:pPr>
      <w:r>
        <w:rPr>
          <w:rFonts w:eastAsia="黑体" w:hint="eastAsia"/>
          <w:b/>
          <w:bCs/>
          <w:sz w:val="28"/>
        </w:rPr>
        <w:t>第三节</w:t>
      </w:r>
      <w:r>
        <w:rPr>
          <w:rFonts w:eastAsia="黑体" w:hint="eastAsia"/>
          <w:b/>
          <w:bCs/>
          <w:sz w:val="28"/>
        </w:rPr>
        <w:t xml:space="preserve">  </w:t>
      </w:r>
      <w:r>
        <w:rPr>
          <w:rFonts w:eastAsia="黑体" w:hint="eastAsia"/>
          <w:b/>
          <w:bCs/>
          <w:sz w:val="28"/>
        </w:rPr>
        <w:t>代理类业务审计</w:t>
      </w:r>
    </w:p>
    <w:p w:rsidR="00BB51FF" w:rsidRDefault="00BB51FF">
      <w:pPr>
        <w:rPr>
          <w:rFonts w:eastAsia="黑体"/>
          <w:b/>
          <w:bCs/>
          <w:sz w:val="28"/>
        </w:rPr>
      </w:pPr>
    </w:p>
    <w:p w:rsidR="00BB51FF" w:rsidRDefault="00BB51FF">
      <w:pPr>
        <w:rPr>
          <w:b/>
          <w:color w:val="000000"/>
          <w:sz w:val="24"/>
        </w:rPr>
      </w:pPr>
      <w:r>
        <w:rPr>
          <w:rFonts w:hint="eastAsia"/>
          <w:b/>
          <w:color w:val="000000"/>
          <w:sz w:val="24"/>
        </w:rPr>
        <w:t>一、代理类中间业务内部控制测试</w:t>
      </w:r>
    </w:p>
    <w:p w:rsidR="00BB51FF" w:rsidRDefault="00BB51FF">
      <w:pPr>
        <w:rPr>
          <w:b/>
          <w:color w:val="000000"/>
          <w:sz w:val="24"/>
        </w:rPr>
      </w:pPr>
      <w:r>
        <w:rPr>
          <w:rFonts w:hint="eastAsia"/>
          <w:b/>
          <w:color w:val="000000"/>
          <w:sz w:val="24"/>
        </w:rPr>
        <w:t>二、代理类中间业务的风险点与审计内容</w:t>
      </w:r>
    </w:p>
    <w:p w:rsidR="00BB51FF" w:rsidRDefault="00BB51FF">
      <w:pPr>
        <w:pStyle w:val="aa"/>
        <w:spacing w:line="360" w:lineRule="auto"/>
        <w:ind w:firstLine="0"/>
        <w:outlineLvl w:val="0"/>
        <w:rPr>
          <w:rFonts w:ascii="Times New Roman"/>
          <w:b/>
          <w:color w:val="000000"/>
          <w:kern w:val="2"/>
          <w:sz w:val="24"/>
          <w:szCs w:val="24"/>
        </w:rPr>
      </w:pPr>
    </w:p>
    <w:p w:rsidR="00BB51FF" w:rsidRDefault="00BB51FF">
      <w:pPr>
        <w:jc w:val="center"/>
        <w:rPr>
          <w:rFonts w:eastAsia="黑体"/>
          <w:b/>
          <w:bCs/>
          <w:sz w:val="28"/>
        </w:rPr>
      </w:pPr>
    </w:p>
    <w:p w:rsidR="00BB51FF" w:rsidRDefault="00BB51FF">
      <w:pPr>
        <w:jc w:val="center"/>
        <w:rPr>
          <w:rFonts w:eastAsia="黑体"/>
          <w:b/>
          <w:bCs/>
          <w:sz w:val="28"/>
        </w:rPr>
      </w:pPr>
      <w:r>
        <w:rPr>
          <w:rFonts w:eastAsia="黑体" w:hint="eastAsia"/>
          <w:b/>
          <w:bCs/>
          <w:sz w:val="28"/>
        </w:rPr>
        <w:t>第四节</w:t>
      </w:r>
      <w:r>
        <w:rPr>
          <w:rFonts w:eastAsia="黑体" w:hint="eastAsia"/>
          <w:b/>
          <w:bCs/>
          <w:sz w:val="28"/>
        </w:rPr>
        <w:t xml:space="preserve">  </w:t>
      </w:r>
      <w:r>
        <w:rPr>
          <w:rFonts w:eastAsia="黑体" w:hint="eastAsia"/>
          <w:b/>
          <w:bCs/>
          <w:sz w:val="28"/>
        </w:rPr>
        <w:t>银行卡业务审计</w:t>
      </w:r>
    </w:p>
    <w:p w:rsidR="00BB51FF" w:rsidRDefault="00BB51FF">
      <w:pPr>
        <w:jc w:val="center"/>
        <w:rPr>
          <w:szCs w:val="21"/>
        </w:rPr>
      </w:pPr>
    </w:p>
    <w:p w:rsidR="00BB51FF" w:rsidRDefault="00BB51FF">
      <w:pPr>
        <w:rPr>
          <w:b/>
          <w:color w:val="000000"/>
          <w:sz w:val="24"/>
        </w:rPr>
      </w:pPr>
    </w:p>
    <w:p w:rsidR="00BB51FF" w:rsidRDefault="00BB51FF">
      <w:pPr>
        <w:rPr>
          <w:b/>
          <w:color w:val="000000"/>
          <w:sz w:val="24"/>
        </w:rPr>
      </w:pPr>
      <w:r>
        <w:rPr>
          <w:rFonts w:hint="eastAsia"/>
          <w:b/>
          <w:color w:val="000000"/>
          <w:sz w:val="24"/>
        </w:rPr>
        <w:t>一、银行卡业务审计目标和内容</w:t>
      </w:r>
    </w:p>
    <w:p w:rsidR="00BB51FF" w:rsidRDefault="00BB51FF">
      <w:pPr>
        <w:rPr>
          <w:b/>
          <w:color w:val="000000"/>
          <w:sz w:val="24"/>
        </w:rPr>
      </w:pPr>
      <w:r>
        <w:rPr>
          <w:rFonts w:hint="eastAsia"/>
          <w:b/>
          <w:color w:val="000000"/>
          <w:sz w:val="24"/>
        </w:rPr>
        <w:t>二、银行卡业务内部控制测试</w:t>
      </w:r>
    </w:p>
    <w:p w:rsidR="00BB51FF" w:rsidRDefault="00BB51FF">
      <w:pPr>
        <w:spacing w:line="360" w:lineRule="auto"/>
        <w:rPr>
          <w:b/>
          <w:color w:val="000000"/>
          <w:sz w:val="24"/>
        </w:rPr>
      </w:pPr>
      <w:r>
        <w:rPr>
          <w:rFonts w:hint="eastAsia"/>
          <w:b/>
          <w:color w:val="000000"/>
          <w:sz w:val="24"/>
        </w:rPr>
        <w:t>三、银行卡业务的风险点与审计内容</w:t>
      </w:r>
    </w:p>
    <w:p w:rsidR="00BB51FF" w:rsidRDefault="00BB51FF" w:rsidP="0034554C">
      <w:pPr>
        <w:ind w:firstLineChars="245" w:firstLine="590"/>
        <w:rPr>
          <w:b/>
          <w:color w:val="000000"/>
          <w:sz w:val="24"/>
        </w:rPr>
      </w:pPr>
    </w:p>
    <w:p w:rsidR="00BB51FF" w:rsidRDefault="00BB51FF">
      <w:pPr>
        <w:jc w:val="center"/>
        <w:rPr>
          <w:rFonts w:eastAsia="黑体"/>
          <w:b/>
          <w:bCs/>
          <w:sz w:val="28"/>
          <w:szCs w:val="21"/>
        </w:rPr>
      </w:pPr>
      <w:r>
        <w:rPr>
          <w:rFonts w:eastAsia="黑体" w:hint="eastAsia"/>
          <w:b/>
          <w:bCs/>
          <w:sz w:val="28"/>
        </w:rPr>
        <w:t>第五节</w:t>
      </w:r>
      <w:r>
        <w:rPr>
          <w:rFonts w:eastAsia="黑体" w:hint="eastAsia"/>
          <w:b/>
          <w:bCs/>
          <w:sz w:val="28"/>
        </w:rPr>
        <w:t xml:space="preserve">  </w:t>
      </w:r>
      <w:r>
        <w:rPr>
          <w:rFonts w:eastAsia="黑体" w:hint="eastAsia"/>
          <w:b/>
          <w:bCs/>
          <w:sz w:val="28"/>
        </w:rPr>
        <w:t>表外业务审计</w:t>
      </w:r>
    </w:p>
    <w:p w:rsidR="00BB51FF" w:rsidRDefault="00BB51FF">
      <w:pPr>
        <w:rPr>
          <w:b/>
          <w:color w:val="000000"/>
          <w:sz w:val="24"/>
        </w:rPr>
      </w:pPr>
    </w:p>
    <w:p w:rsidR="00BB51FF" w:rsidRDefault="00BB51FF">
      <w:pPr>
        <w:rPr>
          <w:b/>
          <w:color w:val="000000"/>
          <w:sz w:val="24"/>
        </w:rPr>
      </w:pPr>
      <w:r>
        <w:rPr>
          <w:rFonts w:hint="eastAsia"/>
          <w:b/>
          <w:color w:val="000000"/>
          <w:sz w:val="24"/>
        </w:rPr>
        <w:t>一、表外业务及其风险分析</w:t>
      </w:r>
    </w:p>
    <w:p w:rsidR="00BB51FF" w:rsidRDefault="00BB51FF">
      <w:pPr>
        <w:rPr>
          <w:b/>
          <w:color w:val="000000"/>
          <w:sz w:val="24"/>
        </w:rPr>
      </w:pPr>
      <w:r>
        <w:rPr>
          <w:rFonts w:hint="eastAsia"/>
          <w:b/>
          <w:color w:val="000000"/>
          <w:sz w:val="24"/>
        </w:rPr>
        <w:t>二、表外业务审计目标与主要内容</w:t>
      </w:r>
    </w:p>
    <w:p w:rsidR="00BB51FF" w:rsidRDefault="00BB51FF">
      <w:pPr>
        <w:spacing w:line="360" w:lineRule="auto"/>
        <w:rPr>
          <w:b/>
          <w:color w:val="000000"/>
          <w:sz w:val="24"/>
        </w:rPr>
      </w:pPr>
      <w:r>
        <w:rPr>
          <w:rFonts w:hint="eastAsia"/>
          <w:b/>
          <w:color w:val="000000"/>
          <w:sz w:val="24"/>
        </w:rPr>
        <w:t>三、表外业务内部控制测试</w:t>
      </w:r>
    </w:p>
    <w:p w:rsidR="00BB51FF" w:rsidRDefault="00BB51FF">
      <w:pPr>
        <w:spacing w:line="360" w:lineRule="auto"/>
        <w:rPr>
          <w:b/>
          <w:color w:val="000000"/>
          <w:sz w:val="24"/>
        </w:rPr>
      </w:pPr>
      <w:r>
        <w:rPr>
          <w:rFonts w:hint="eastAsia"/>
          <w:b/>
          <w:color w:val="000000"/>
          <w:sz w:val="24"/>
        </w:rPr>
        <w:t>四、分类表外业务审计内容与方法</w:t>
      </w:r>
    </w:p>
    <w:p w:rsidR="00BB51FF" w:rsidRDefault="00BB51FF">
      <w:pPr>
        <w:spacing w:line="360" w:lineRule="auto"/>
        <w:rPr>
          <w:b/>
          <w:color w:val="000000"/>
          <w:sz w:val="24"/>
        </w:rPr>
      </w:pP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【本章课后复习思考题】</w:t>
      </w:r>
    </w:p>
    <w:p w:rsidR="00BB51FF" w:rsidRDefault="00BB51FF">
      <w:pPr>
        <w:spacing w:line="300" w:lineRule="auto"/>
        <w:ind w:left="720"/>
        <w:rPr>
          <w:rFonts w:eastAsia="黑体"/>
          <w:bCs/>
        </w:rPr>
      </w:pPr>
      <w:r>
        <w:rPr>
          <w:rFonts w:eastAsia="黑体" w:hint="eastAsia"/>
          <w:bCs/>
        </w:rPr>
        <w:t>1.</w:t>
      </w:r>
      <w:r>
        <w:rPr>
          <w:rFonts w:eastAsia="黑体" w:hint="eastAsia"/>
          <w:bCs/>
        </w:rPr>
        <w:t>支付结算业务审计目标是什么？</w:t>
      </w:r>
      <w:r>
        <w:rPr>
          <w:rFonts w:eastAsia="黑体"/>
          <w:bCs/>
        </w:rPr>
        <w:t xml:space="preserve"> </w:t>
      </w:r>
    </w:p>
    <w:p w:rsidR="00BB51FF" w:rsidRDefault="00BB51FF">
      <w:pPr>
        <w:spacing w:line="300" w:lineRule="auto"/>
        <w:ind w:left="720"/>
        <w:rPr>
          <w:rFonts w:eastAsia="黑体"/>
          <w:bCs/>
        </w:rPr>
      </w:pPr>
      <w:r>
        <w:rPr>
          <w:rFonts w:eastAsia="黑体" w:hint="eastAsia"/>
          <w:bCs/>
        </w:rPr>
        <w:t>2.</w:t>
      </w:r>
      <w:r>
        <w:rPr>
          <w:rFonts w:eastAsia="黑体" w:hint="eastAsia"/>
          <w:bCs/>
        </w:rPr>
        <w:t>银行卡业务审计要点？</w:t>
      </w: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【本章课后学习阅读资料】</w:t>
      </w:r>
    </w:p>
    <w:p w:rsidR="00BB51FF" w:rsidRDefault="00BB51FF">
      <w:pPr>
        <w:adjustRightInd w:val="0"/>
        <w:snapToGrid w:val="0"/>
        <w:spacing w:line="300" w:lineRule="auto"/>
        <w:ind w:firstLineChars="300" w:firstLine="630"/>
        <w:rPr>
          <w:rFonts w:eastAsia="黑体"/>
          <w:bCs/>
        </w:rPr>
      </w:pPr>
      <w:r>
        <w:rPr>
          <w:rFonts w:eastAsia="黑体" w:hint="eastAsia"/>
          <w:bCs/>
        </w:rPr>
        <w:t>1</w:t>
      </w:r>
      <w:r>
        <w:rPr>
          <w:rFonts w:eastAsia="黑体" w:hint="eastAsia"/>
          <w:bCs/>
        </w:rPr>
        <w:t>、支付结算办法</w:t>
      </w:r>
    </w:p>
    <w:p w:rsidR="00BB51FF" w:rsidRDefault="00BB51FF">
      <w:pPr>
        <w:adjustRightInd w:val="0"/>
        <w:snapToGrid w:val="0"/>
        <w:spacing w:line="300" w:lineRule="auto"/>
        <w:ind w:firstLineChars="300" w:firstLine="630"/>
        <w:rPr>
          <w:rFonts w:eastAsia="黑体"/>
          <w:bCs/>
        </w:rPr>
      </w:pPr>
    </w:p>
    <w:p w:rsidR="00BB51FF" w:rsidRDefault="00BB51FF">
      <w:pPr>
        <w:adjustRightInd w:val="0"/>
        <w:snapToGrid w:val="0"/>
        <w:spacing w:line="300" w:lineRule="auto"/>
        <w:ind w:firstLineChars="300" w:firstLine="630"/>
        <w:rPr>
          <w:rFonts w:eastAsia="黑体"/>
          <w:bCs/>
        </w:rPr>
      </w:pPr>
    </w:p>
    <w:p w:rsidR="00BB51FF" w:rsidRDefault="00BB51FF">
      <w:pPr>
        <w:adjustRightInd w:val="0"/>
        <w:snapToGrid w:val="0"/>
        <w:spacing w:line="300" w:lineRule="auto"/>
        <w:ind w:firstLineChars="300" w:firstLine="630"/>
        <w:rPr>
          <w:rFonts w:eastAsia="黑体"/>
          <w:bCs/>
        </w:rPr>
      </w:pPr>
    </w:p>
    <w:p w:rsidR="00BB51FF" w:rsidRDefault="00BB51FF">
      <w:pPr>
        <w:adjustRightInd w:val="0"/>
        <w:snapToGrid w:val="0"/>
        <w:spacing w:line="300" w:lineRule="auto"/>
        <w:ind w:firstLineChars="300" w:firstLine="630"/>
        <w:rPr>
          <w:rFonts w:eastAsia="黑体"/>
          <w:bCs/>
        </w:rPr>
      </w:pPr>
    </w:p>
    <w:p w:rsidR="00BB51FF" w:rsidRDefault="00BB51FF">
      <w:pPr>
        <w:jc w:val="center"/>
        <w:rPr>
          <w:rFonts w:eastAsia="黑体"/>
          <w:b/>
          <w:bCs/>
          <w:sz w:val="28"/>
        </w:rPr>
      </w:pPr>
      <w:r>
        <w:rPr>
          <w:rFonts w:eastAsia="黑体" w:hint="eastAsia"/>
          <w:b/>
          <w:bCs/>
          <w:sz w:val="28"/>
        </w:rPr>
        <w:t>第八章</w:t>
      </w:r>
      <w:r>
        <w:rPr>
          <w:rFonts w:eastAsia="黑体" w:hint="eastAsia"/>
          <w:b/>
          <w:bCs/>
          <w:sz w:val="28"/>
        </w:rPr>
        <w:t xml:space="preserve">  </w:t>
      </w:r>
      <w:r>
        <w:rPr>
          <w:rFonts w:eastAsia="黑体" w:hint="eastAsia"/>
          <w:b/>
          <w:bCs/>
          <w:sz w:val="28"/>
        </w:rPr>
        <w:t>商业银行资金与投资业务审计</w:t>
      </w:r>
    </w:p>
    <w:p w:rsidR="00BB51FF" w:rsidRDefault="00BB51FF">
      <w:pPr>
        <w:spacing w:line="300" w:lineRule="auto"/>
        <w:rPr>
          <w:rFonts w:eastAsia="黑体"/>
          <w:b/>
          <w:bCs/>
        </w:rPr>
      </w:pPr>
      <w:r>
        <w:rPr>
          <w:rFonts w:ascii="黑体" w:eastAsia="黑体" w:hAnsi="宋体" w:hint="eastAsia"/>
          <w:b/>
        </w:rPr>
        <w:t>【安排课时】4</w:t>
      </w:r>
    </w:p>
    <w:p w:rsidR="00BB51FF" w:rsidRDefault="00BB51FF">
      <w:pPr>
        <w:spacing w:line="300" w:lineRule="auto"/>
        <w:rPr>
          <w:rFonts w:eastAsia="黑体"/>
          <w:bCs/>
        </w:rPr>
      </w:pPr>
      <w:r>
        <w:rPr>
          <w:rFonts w:ascii="黑体" w:eastAsia="黑体" w:hAnsi="宋体" w:hint="eastAsia"/>
          <w:bCs/>
        </w:rPr>
        <w:t>【</w:t>
      </w:r>
      <w:r>
        <w:rPr>
          <w:rFonts w:eastAsia="黑体" w:hint="eastAsia"/>
          <w:b/>
          <w:bCs/>
        </w:rPr>
        <w:t>本章教学目的和要求</w:t>
      </w:r>
      <w:r>
        <w:rPr>
          <w:rFonts w:ascii="黑体" w:eastAsia="黑体" w:hAnsi="宋体" w:hint="eastAsia"/>
          <w:bCs/>
        </w:rPr>
        <w:t>】</w:t>
      </w:r>
    </w:p>
    <w:p w:rsidR="00BB51FF" w:rsidRDefault="00BB51FF">
      <w:pPr>
        <w:adjustRightInd w:val="0"/>
        <w:snapToGrid w:val="0"/>
        <w:spacing w:line="360" w:lineRule="auto"/>
        <w:ind w:firstLineChars="200" w:firstLine="420"/>
        <w:rPr>
          <w:ins w:id="3" w:author="lenovo" w:date="2011-09-20T21:26:00Z"/>
          <w:rFonts w:eastAsia="黑体"/>
          <w:bCs/>
        </w:rPr>
      </w:pPr>
      <w:r>
        <w:rPr>
          <w:rFonts w:eastAsia="黑体" w:hint="eastAsia"/>
          <w:bCs/>
        </w:rPr>
        <w:t>由于银行资金与投资业务具有交易手段灵活、交易品种多样性等特点，所以应重点掌握商业银行各种资金与投资业务的业务买质，深入了解各种资金与投资业务具体产品的盈利特征，充分关注新型资金与投资产品的发展方向。以资金与投资业务流程相关内部控制审查为基础，对相关资金与投资业务交易</w:t>
      </w:r>
      <w:proofErr w:type="gramStart"/>
      <w:r>
        <w:rPr>
          <w:rFonts w:eastAsia="黑体" w:hint="eastAsia"/>
          <w:bCs/>
        </w:rPr>
        <w:t>进行买质性</w:t>
      </w:r>
      <w:proofErr w:type="gramEnd"/>
      <w:r>
        <w:rPr>
          <w:rFonts w:eastAsia="黑体" w:hint="eastAsia"/>
          <w:bCs/>
        </w:rPr>
        <w:t>测试，是商业银行资金与投资业务审计的核心工作。</w:t>
      </w:r>
    </w:p>
    <w:p w:rsidR="00BB51FF" w:rsidRDefault="00BB51FF">
      <w:pPr>
        <w:spacing w:line="300" w:lineRule="auto"/>
        <w:ind w:firstLineChars="300" w:firstLine="630"/>
        <w:rPr>
          <w:rFonts w:eastAsia="黑体"/>
          <w:bCs/>
        </w:rPr>
      </w:pPr>
    </w:p>
    <w:p w:rsidR="00BB51FF" w:rsidRDefault="00BB51FF">
      <w:pPr>
        <w:adjustRightInd w:val="0"/>
        <w:snapToGrid w:val="0"/>
        <w:spacing w:line="300" w:lineRule="auto"/>
        <w:rPr>
          <w:rFonts w:ascii="黑体" w:eastAsia="黑体" w:hAnsi="宋体"/>
          <w:b/>
        </w:rPr>
      </w:pPr>
      <w:r>
        <w:rPr>
          <w:rFonts w:ascii="黑体" w:eastAsia="黑体" w:hAnsi="宋体" w:hint="eastAsia"/>
          <w:b/>
        </w:rPr>
        <w:t>【本章重点、难点】</w:t>
      </w:r>
    </w:p>
    <w:p w:rsidR="00BB51FF" w:rsidRDefault="00BB51FF">
      <w:pPr>
        <w:spacing w:line="300" w:lineRule="auto"/>
        <w:ind w:firstLineChars="300" w:firstLine="630"/>
        <w:rPr>
          <w:rFonts w:eastAsia="黑体"/>
          <w:bCs/>
        </w:rPr>
      </w:pPr>
      <w:r>
        <w:rPr>
          <w:rFonts w:eastAsia="黑体" w:hint="eastAsia"/>
          <w:bCs/>
        </w:rPr>
        <w:t>1</w:t>
      </w:r>
      <w:r>
        <w:rPr>
          <w:rFonts w:eastAsia="黑体" w:hint="eastAsia"/>
          <w:bCs/>
        </w:rPr>
        <w:t>、资金业务种类多，与资产业务负债业务既有区别又有联系。</w:t>
      </w:r>
    </w:p>
    <w:p w:rsidR="00BB51FF" w:rsidRDefault="00BB51FF">
      <w:pPr>
        <w:spacing w:line="300" w:lineRule="auto"/>
        <w:ind w:firstLineChars="300" w:firstLine="630"/>
        <w:rPr>
          <w:rFonts w:eastAsia="黑体"/>
          <w:bCs/>
        </w:rPr>
      </w:pPr>
      <w:r>
        <w:rPr>
          <w:rFonts w:eastAsia="黑体" w:hint="eastAsia"/>
          <w:bCs/>
        </w:rPr>
        <w:t>2</w:t>
      </w:r>
      <w:r>
        <w:rPr>
          <w:rFonts w:eastAsia="黑体" w:hint="eastAsia"/>
          <w:bCs/>
        </w:rPr>
        <w:t>、创新性资金业务发展较快，审计需要了解相关发展方向。</w:t>
      </w:r>
    </w:p>
    <w:p w:rsidR="00BB51FF" w:rsidRDefault="00BB51FF">
      <w:pPr>
        <w:jc w:val="center"/>
        <w:rPr>
          <w:rFonts w:eastAsia="黑体"/>
          <w:b/>
          <w:bCs/>
          <w:sz w:val="28"/>
        </w:rPr>
      </w:pPr>
      <w:r>
        <w:rPr>
          <w:rFonts w:eastAsia="黑体" w:hint="eastAsia"/>
          <w:b/>
          <w:bCs/>
          <w:sz w:val="28"/>
        </w:rPr>
        <w:t>第一节</w:t>
      </w:r>
      <w:r>
        <w:rPr>
          <w:rFonts w:eastAsia="黑体" w:hint="eastAsia"/>
          <w:b/>
          <w:bCs/>
          <w:sz w:val="28"/>
        </w:rPr>
        <w:t xml:space="preserve">  </w:t>
      </w:r>
      <w:r>
        <w:rPr>
          <w:rFonts w:eastAsia="黑体" w:hint="eastAsia"/>
          <w:b/>
          <w:bCs/>
          <w:sz w:val="28"/>
        </w:rPr>
        <w:t>资金与投资业务审计概述</w:t>
      </w:r>
    </w:p>
    <w:p w:rsidR="00BB51FF" w:rsidRDefault="00BB51FF">
      <w:pPr>
        <w:jc w:val="center"/>
        <w:rPr>
          <w:b/>
          <w:color w:val="000000"/>
          <w:sz w:val="24"/>
        </w:rPr>
      </w:pPr>
    </w:p>
    <w:p w:rsidR="00BB51FF" w:rsidRDefault="00BB51FF">
      <w:pPr>
        <w:rPr>
          <w:b/>
          <w:color w:val="000000"/>
          <w:sz w:val="24"/>
          <w:szCs w:val="21"/>
        </w:rPr>
      </w:pPr>
      <w:r>
        <w:rPr>
          <w:rFonts w:hint="eastAsia"/>
          <w:b/>
          <w:color w:val="000000"/>
          <w:sz w:val="24"/>
        </w:rPr>
        <w:t>一、资金与投资业务风险</w:t>
      </w:r>
    </w:p>
    <w:p w:rsidR="00BB51FF" w:rsidRDefault="00BB51FF">
      <w:pPr>
        <w:rPr>
          <w:b/>
          <w:color w:val="000000"/>
          <w:sz w:val="24"/>
          <w:szCs w:val="21"/>
        </w:rPr>
      </w:pPr>
      <w:r>
        <w:rPr>
          <w:rFonts w:hint="eastAsia"/>
          <w:b/>
          <w:color w:val="000000"/>
          <w:sz w:val="24"/>
        </w:rPr>
        <w:t>二、资金与投资业务审计目标</w:t>
      </w:r>
    </w:p>
    <w:p w:rsidR="00BB51FF" w:rsidRDefault="00BB51FF">
      <w:pPr>
        <w:rPr>
          <w:b/>
          <w:color w:val="000000"/>
          <w:sz w:val="24"/>
        </w:rPr>
      </w:pPr>
      <w:r>
        <w:rPr>
          <w:rFonts w:hint="eastAsia"/>
          <w:b/>
          <w:color w:val="000000"/>
          <w:sz w:val="24"/>
        </w:rPr>
        <w:lastRenderedPageBreak/>
        <w:t>三、资金与投资业务内部控制测试</w:t>
      </w:r>
    </w:p>
    <w:p w:rsidR="00BB51FF" w:rsidRDefault="00BB51FF">
      <w:pPr>
        <w:rPr>
          <w:b/>
          <w:color w:val="000000"/>
          <w:sz w:val="24"/>
        </w:rPr>
      </w:pPr>
      <w:r>
        <w:rPr>
          <w:rFonts w:hint="eastAsia"/>
          <w:b/>
          <w:color w:val="000000"/>
          <w:sz w:val="24"/>
        </w:rPr>
        <w:t>四、现金与投资业务审计方法</w:t>
      </w:r>
    </w:p>
    <w:p w:rsidR="00BB51FF" w:rsidRDefault="00BB51FF">
      <w:pPr>
        <w:rPr>
          <w:rFonts w:eastAsia="黑体"/>
          <w:b/>
          <w:bCs/>
          <w:sz w:val="28"/>
        </w:rPr>
      </w:pPr>
    </w:p>
    <w:p w:rsidR="00BB51FF" w:rsidRDefault="00BB51FF">
      <w:pPr>
        <w:snapToGrid w:val="0"/>
        <w:jc w:val="center"/>
        <w:rPr>
          <w:rFonts w:eastAsia="黑体"/>
          <w:b/>
          <w:bCs/>
          <w:sz w:val="28"/>
        </w:rPr>
      </w:pPr>
      <w:r>
        <w:rPr>
          <w:rFonts w:eastAsia="黑体" w:hint="eastAsia"/>
          <w:b/>
          <w:bCs/>
          <w:sz w:val="28"/>
        </w:rPr>
        <w:t>第二节</w:t>
      </w:r>
      <w:r>
        <w:rPr>
          <w:rFonts w:eastAsia="黑体" w:hint="eastAsia"/>
          <w:b/>
          <w:bCs/>
          <w:sz w:val="28"/>
        </w:rPr>
        <w:t xml:space="preserve">  </w:t>
      </w:r>
      <w:r>
        <w:rPr>
          <w:rFonts w:eastAsia="黑体" w:hint="eastAsia"/>
          <w:b/>
          <w:bCs/>
          <w:sz w:val="28"/>
        </w:rPr>
        <w:t>现金业务审计</w:t>
      </w:r>
    </w:p>
    <w:p w:rsidR="00BB51FF" w:rsidRDefault="00BB51FF" w:rsidP="0034554C">
      <w:pPr>
        <w:ind w:firstLineChars="840" w:firstLine="2361"/>
        <w:rPr>
          <w:rFonts w:eastAsia="黑体"/>
          <w:b/>
          <w:bCs/>
          <w:sz w:val="28"/>
        </w:rPr>
      </w:pPr>
    </w:p>
    <w:p w:rsidR="00BB51FF" w:rsidRDefault="00BB51FF">
      <w:pPr>
        <w:rPr>
          <w:b/>
          <w:color w:val="000000"/>
          <w:sz w:val="24"/>
        </w:rPr>
      </w:pPr>
      <w:r>
        <w:rPr>
          <w:rFonts w:hint="eastAsia"/>
          <w:b/>
          <w:color w:val="000000"/>
          <w:sz w:val="24"/>
        </w:rPr>
        <w:t>一、现金业务审计目标</w:t>
      </w:r>
    </w:p>
    <w:p w:rsidR="00BB51FF" w:rsidRDefault="00BB51FF">
      <w:pPr>
        <w:rPr>
          <w:b/>
          <w:color w:val="000000"/>
          <w:sz w:val="24"/>
        </w:rPr>
      </w:pPr>
      <w:r>
        <w:rPr>
          <w:rFonts w:hint="eastAsia"/>
          <w:b/>
          <w:color w:val="000000"/>
          <w:sz w:val="24"/>
        </w:rPr>
        <w:t>二、现金业务主要风险</w:t>
      </w:r>
    </w:p>
    <w:p w:rsidR="00BB51FF" w:rsidRDefault="00BB51FF">
      <w:pPr>
        <w:rPr>
          <w:b/>
          <w:color w:val="000000"/>
          <w:sz w:val="24"/>
        </w:rPr>
      </w:pPr>
      <w:r>
        <w:rPr>
          <w:rFonts w:hint="eastAsia"/>
          <w:b/>
          <w:color w:val="000000"/>
          <w:sz w:val="24"/>
        </w:rPr>
        <w:t>三、现金业务内部控制测试</w:t>
      </w:r>
    </w:p>
    <w:p w:rsidR="00BB51FF" w:rsidRDefault="00BB51FF">
      <w:pPr>
        <w:rPr>
          <w:b/>
          <w:color w:val="000000"/>
          <w:sz w:val="24"/>
        </w:rPr>
      </w:pPr>
      <w:r>
        <w:rPr>
          <w:rFonts w:hint="eastAsia"/>
          <w:b/>
          <w:color w:val="000000"/>
          <w:sz w:val="24"/>
        </w:rPr>
        <w:t>四、现金业务实质性审计程序</w:t>
      </w:r>
    </w:p>
    <w:p w:rsidR="00BB51FF" w:rsidRDefault="00BB51FF" w:rsidP="0034554C">
      <w:pPr>
        <w:ind w:firstLineChars="245" w:firstLine="590"/>
        <w:rPr>
          <w:b/>
          <w:color w:val="000000"/>
          <w:sz w:val="24"/>
        </w:rPr>
      </w:pPr>
    </w:p>
    <w:p w:rsidR="00BB51FF" w:rsidRDefault="00BB51FF" w:rsidP="0034554C">
      <w:pPr>
        <w:ind w:firstLineChars="245" w:firstLine="590"/>
        <w:rPr>
          <w:b/>
          <w:color w:val="000000"/>
          <w:sz w:val="24"/>
        </w:rPr>
      </w:pPr>
    </w:p>
    <w:p w:rsidR="00BB51FF" w:rsidRDefault="00BB51FF">
      <w:pPr>
        <w:snapToGrid w:val="0"/>
        <w:jc w:val="center"/>
        <w:rPr>
          <w:rFonts w:eastAsia="黑体"/>
          <w:b/>
          <w:bCs/>
          <w:sz w:val="28"/>
        </w:rPr>
      </w:pPr>
      <w:r>
        <w:rPr>
          <w:rFonts w:eastAsia="黑体" w:hint="eastAsia"/>
          <w:b/>
          <w:bCs/>
          <w:sz w:val="28"/>
        </w:rPr>
        <w:t>第三节</w:t>
      </w:r>
      <w:r>
        <w:rPr>
          <w:rFonts w:eastAsia="黑体" w:hint="eastAsia"/>
          <w:b/>
          <w:bCs/>
          <w:sz w:val="28"/>
        </w:rPr>
        <w:t xml:space="preserve">  </w:t>
      </w:r>
      <w:r>
        <w:rPr>
          <w:rFonts w:eastAsia="黑体" w:hint="eastAsia"/>
          <w:b/>
          <w:bCs/>
          <w:sz w:val="28"/>
        </w:rPr>
        <w:t>同业往来业务审计</w:t>
      </w:r>
    </w:p>
    <w:p w:rsidR="00BB51FF" w:rsidRDefault="00BB51FF">
      <w:pPr>
        <w:rPr>
          <w:rFonts w:eastAsia="黑体"/>
          <w:b/>
          <w:bCs/>
          <w:sz w:val="28"/>
        </w:rPr>
      </w:pPr>
    </w:p>
    <w:p w:rsidR="00BB51FF" w:rsidRDefault="00BB51FF">
      <w:pPr>
        <w:rPr>
          <w:b/>
          <w:color w:val="000000"/>
          <w:sz w:val="24"/>
        </w:rPr>
      </w:pPr>
      <w:r>
        <w:rPr>
          <w:rFonts w:hint="eastAsia"/>
          <w:b/>
          <w:color w:val="000000"/>
          <w:sz w:val="24"/>
        </w:rPr>
        <w:t>一、同业往来业务审计目标</w:t>
      </w:r>
    </w:p>
    <w:p w:rsidR="00BB51FF" w:rsidRDefault="00BB51FF">
      <w:pPr>
        <w:rPr>
          <w:b/>
          <w:color w:val="000000"/>
          <w:sz w:val="24"/>
        </w:rPr>
      </w:pPr>
      <w:r>
        <w:rPr>
          <w:rFonts w:hint="eastAsia"/>
          <w:b/>
          <w:color w:val="000000"/>
          <w:sz w:val="24"/>
        </w:rPr>
        <w:t>二、同业往来业务内部控制测试</w:t>
      </w:r>
    </w:p>
    <w:p w:rsidR="00BB51FF" w:rsidRDefault="00BB51FF">
      <w:pPr>
        <w:rPr>
          <w:b/>
          <w:color w:val="000000"/>
          <w:sz w:val="24"/>
          <w:szCs w:val="21"/>
        </w:rPr>
      </w:pPr>
      <w:r>
        <w:rPr>
          <w:rFonts w:hint="eastAsia"/>
          <w:b/>
          <w:color w:val="000000"/>
          <w:sz w:val="24"/>
        </w:rPr>
        <w:t>三、同业往来业务实质性审计程序</w:t>
      </w:r>
    </w:p>
    <w:p w:rsidR="00BB51FF" w:rsidRDefault="00BB51FF">
      <w:pPr>
        <w:rPr>
          <w:b/>
          <w:color w:val="000000"/>
          <w:sz w:val="24"/>
        </w:rPr>
      </w:pPr>
    </w:p>
    <w:p w:rsidR="00BB51FF" w:rsidRDefault="00BB51FF">
      <w:pPr>
        <w:jc w:val="center"/>
        <w:rPr>
          <w:rFonts w:eastAsia="黑体"/>
          <w:b/>
          <w:bCs/>
          <w:sz w:val="28"/>
        </w:rPr>
      </w:pPr>
    </w:p>
    <w:p w:rsidR="00BB51FF" w:rsidRDefault="00BB51FF">
      <w:pPr>
        <w:jc w:val="center"/>
        <w:rPr>
          <w:rFonts w:eastAsia="黑体"/>
          <w:b/>
          <w:bCs/>
          <w:sz w:val="28"/>
        </w:rPr>
      </w:pPr>
      <w:r>
        <w:rPr>
          <w:rFonts w:eastAsia="黑体" w:hint="eastAsia"/>
          <w:b/>
          <w:bCs/>
          <w:sz w:val="28"/>
        </w:rPr>
        <w:t>第四节</w:t>
      </w:r>
      <w:r>
        <w:rPr>
          <w:rFonts w:eastAsia="黑体" w:hint="eastAsia"/>
          <w:b/>
          <w:bCs/>
          <w:sz w:val="28"/>
        </w:rPr>
        <w:t xml:space="preserve">  </w:t>
      </w:r>
      <w:r>
        <w:rPr>
          <w:rFonts w:eastAsia="黑体" w:hint="eastAsia"/>
          <w:b/>
          <w:bCs/>
          <w:sz w:val="28"/>
        </w:rPr>
        <w:t>短期融通业务审计</w:t>
      </w:r>
    </w:p>
    <w:p w:rsidR="00BB51FF" w:rsidRDefault="00BB51FF">
      <w:pPr>
        <w:jc w:val="center"/>
        <w:rPr>
          <w:szCs w:val="21"/>
        </w:rPr>
      </w:pPr>
    </w:p>
    <w:p w:rsidR="00BB51FF" w:rsidRDefault="00BB51FF">
      <w:pPr>
        <w:rPr>
          <w:b/>
          <w:color w:val="000000"/>
          <w:sz w:val="24"/>
        </w:rPr>
      </w:pPr>
    </w:p>
    <w:p w:rsidR="00BB51FF" w:rsidRDefault="00BB51FF">
      <w:pPr>
        <w:rPr>
          <w:b/>
          <w:color w:val="000000"/>
          <w:sz w:val="24"/>
        </w:rPr>
      </w:pPr>
      <w:r>
        <w:rPr>
          <w:rFonts w:hint="eastAsia"/>
          <w:b/>
          <w:color w:val="000000"/>
          <w:sz w:val="24"/>
        </w:rPr>
        <w:t>一、短期融通业务审计目标</w:t>
      </w:r>
    </w:p>
    <w:p w:rsidR="00BB51FF" w:rsidRDefault="00BB51FF">
      <w:pPr>
        <w:rPr>
          <w:b/>
          <w:color w:val="000000"/>
          <w:sz w:val="24"/>
        </w:rPr>
      </w:pPr>
      <w:r>
        <w:rPr>
          <w:rFonts w:hint="eastAsia"/>
          <w:b/>
          <w:color w:val="000000"/>
          <w:sz w:val="24"/>
        </w:rPr>
        <w:t>二、短期融通业务主要风险</w:t>
      </w:r>
    </w:p>
    <w:p w:rsidR="00BB51FF" w:rsidRDefault="00BB51FF">
      <w:pPr>
        <w:rPr>
          <w:b/>
          <w:color w:val="000000"/>
          <w:sz w:val="24"/>
        </w:rPr>
      </w:pPr>
      <w:r>
        <w:rPr>
          <w:rFonts w:hint="eastAsia"/>
          <w:b/>
          <w:color w:val="000000"/>
          <w:sz w:val="24"/>
        </w:rPr>
        <w:t>三、短期融通业务审计内容</w:t>
      </w:r>
    </w:p>
    <w:p w:rsidR="00BB51FF" w:rsidRDefault="00BB51FF">
      <w:pPr>
        <w:rPr>
          <w:b/>
          <w:color w:val="000000"/>
          <w:sz w:val="24"/>
        </w:rPr>
      </w:pPr>
      <w:r>
        <w:rPr>
          <w:rFonts w:hint="eastAsia"/>
          <w:b/>
          <w:color w:val="000000"/>
          <w:sz w:val="24"/>
        </w:rPr>
        <w:t>四、短期融通业务内部控制测试</w:t>
      </w:r>
    </w:p>
    <w:p w:rsidR="00BB51FF" w:rsidRDefault="00BB51FF">
      <w:pPr>
        <w:rPr>
          <w:b/>
          <w:color w:val="000000"/>
          <w:sz w:val="24"/>
        </w:rPr>
      </w:pPr>
      <w:r>
        <w:rPr>
          <w:rFonts w:hint="eastAsia"/>
          <w:b/>
          <w:color w:val="000000"/>
          <w:sz w:val="24"/>
        </w:rPr>
        <w:t>五、短期融通业务实质性审计程序</w:t>
      </w:r>
    </w:p>
    <w:p w:rsidR="00BB51FF" w:rsidRDefault="00BB51FF" w:rsidP="0034554C">
      <w:pPr>
        <w:ind w:firstLineChars="245" w:firstLine="590"/>
        <w:rPr>
          <w:b/>
          <w:color w:val="000000"/>
          <w:sz w:val="24"/>
        </w:rPr>
      </w:pPr>
    </w:p>
    <w:p w:rsidR="00BB51FF" w:rsidRDefault="00BB51FF">
      <w:pPr>
        <w:jc w:val="center"/>
        <w:rPr>
          <w:rFonts w:eastAsia="黑体"/>
          <w:b/>
          <w:bCs/>
          <w:sz w:val="28"/>
        </w:rPr>
      </w:pPr>
      <w:r>
        <w:rPr>
          <w:rFonts w:eastAsia="黑体" w:hint="eastAsia"/>
          <w:b/>
          <w:bCs/>
          <w:sz w:val="28"/>
        </w:rPr>
        <w:t>第五节</w:t>
      </w:r>
      <w:r>
        <w:rPr>
          <w:rFonts w:eastAsia="黑体" w:hint="eastAsia"/>
          <w:b/>
          <w:bCs/>
          <w:sz w:val="28"/>
        </w:rPr>
        <w:t xml:space="preserve">  </w:t>
      </w:r>
      <w:r>
        <w:rPr>
          <w:rFonts w:eastAsia="黑体" w:hint="eastAsia"/>
          <w:b/>
          <w:bCs/>
          <w:sz w:val="28"/>
        </w:rPr>
        <w:t>理财业务审计</w:t>
      </w:r>
    </w:p>
    <w:p w:rsidR="00BB51FF" w:rsidRDefault="00BB51FF">
      <w:pPr>
        <w:jc w:val="center"/>
        <w:rPr>
          <w:szCs w:val="21"/>
        </w:rPr>
      </w:pPr>
    </w:p>
    <w:p w:rsidR="00BB51FF" w:rsidRDefault="00BB51FF">
      <w:pPr>
        <w:rPr>
          <w:b/>
          <w:color w:val="000000"/>
          <w:sz w:val="24"/>
        </w:rPr>
      </w:pPr>
    </w:p>
    <w:p w:rsidR="00BB51FF" w:rsidRDefault="00BB51FF">
      <w:pPr>
        <w:rPr>
          <w:b/>
          <w:color w:val="000000"/>
          <w:sz w:val="24"/>
        </w:rPr>
      </w:pPr>
      <w:r>
        <w:rPr>
          <w:rFonts w:hint="eastAsia"/>
          <w:b/>
          <w:color w:val="000000"/>
          <w:sz w:val="24"/>
        </w:rPr>
        <w:t>一、理财业务审计目标</w:t>
      </w:r>
    </w:p>
    <w:p w:rsidR="00BB51FF" w:rsidRDefault="00BB51FF">
      <w:pPr>
        <w:rPr>
          <w:b/>
          <w:color w:val="000000"/>
          <w:sz w:val="24"/>
        </w:rPr>
      </w:pPr>
      <w:r>
        <w:rPr>
          <w:rFonts w:hint="eastAsia"/>
          <w:b/>
          <w:color w:val="000000"/>
          <w:sz w:val="24"/>
        </w:rPr>
        <w:t>二、理财业务审计内容</w:t>
      </w:r>
    </w:p>
    <w:p w:rsidR="00BB51FF" w:rsidRDefault="00BB51FF">
      <w:pPr>
        <w:rPr>
          <w:b/>
          <w:color w:val="000000"/>
          <w:sz w:val="24"/>
        </w:rPr>
      </w:pPr>
      <w:r>
        <w:rPr>
          <w:rFonts w:hint="eastAsia"/>
          <w:b/>
          <w:color w:val="000000"/>
          <w:sz w:val="24"/>
        </w:rPr>
        <w:t>三、理财业务内部控制测试</w:t>
      </w:r>
    </w:p>
    <w:p w:rsidR="00BB51FF" w:rsidRDefault="00BB51FF">
      <w:pPr>
        <w:rPr>
          <w:b/>
          <w:color w:val="000000"/>
          <w:sz w:val="24"/>
        </w:rPr>
      </w:pPr>
      <w:r>
        <w:rPr>
          <w:rFonts w:hint="eastAsia"/>
          <w:b/>
          <w:color w:val="000000"/>
          <w:sz w:val="24"/>
        </w:rPr>
        <w:t>四、理财业务实质性审计程序</w:t>
      </w:r>
    </w:p>
    <w:p w:rsidR="00BB51FF" w:rsidRDefault="00BB51FF">
      <w:pPr>
        <w:rPr>
          <w:b/>
          <w:color w:val="000000"/>
          <w:sz w:val="24"/>
        </w:rPr>
      </w:pPr>
    </w:p>
    <w:p w:rsidR="00BB51FF" w:rsidRDefault="00BB51FF">
      <w:pPr>
        <w:jc w:val="center"/>
        <w:rPr>
          <w:rFonts w:eastAsia="黑体"/>
          <w:b/>
          <w:bCs/>
          <w:sz w:val="28"/>
        </w:rPr>
      </w:pPr>
      <w:r>
        <w:rPr>
          <w:rFonts w:eastAsia="黑体" w:hint="eastAsia"/>
          <w:b/>
          <w:bCs/>
          <w:sz w:val="28"/>
        </w:rPr>
        <w:t>第六节</w:t>
      </w:r>
      <w:r>
        <w:rPr>
          <w:rFonts w:eastAsia="黑体" w:hint="eastAsia"/>
          <w:b/>
          <w:bCs/>
          <w:sz w:val="28"/>
        </w:rPr>
        <w:t xml:space="preserve">  </w:t>
      </w:r>
      <w:r>
        <w:rPr>
          <w:rFonts w:eastAsia="黑体" w:hint="eastAsia"/>
          <w:b/>
          <w:bCs/>
          <w:sz w:val="28"/>
        </w:rPr>
        <w:t>债券投资业务审计</w:t>
      </w:r>
    </w:p>
    <w:p w:rsidR="00BB51FF" w:rsidRDefault="00BB51FF">
      <w:pPr>
        <w:jc w:val="center"/>
        <w:rPr>
          <w:szCs w:val="21"/>
        </w:rPr>
      </w:pPr>
    </w:p>
    <w:p w:rsidR="00BB51FF" w:rsidRDefault="00BB51FF">
      <w:pPr>
        <w:rPr>
          <w:b/>
          <w:color w:val="000000"/>
          <w:sz w:val="24"/>
        </w:rPr>
      </w:pPr>
    </w:p>
    <w:p w:rsidR="00BB51FF" w:rsidRDefault="00BB51FF">
      <w:pPr>
        <w:rPr>
          <w:b/>
          <w:color w:val="000000"/>
          <w:sz w:val="24"/>
        </w:rPr>
      </w:pPr>
      <w:r>
        <w:rPr>
          <w:rFonts w:hint="eastAsia"/>
          <w:b/>
          <w:color w:val="000000"/>
          <w:sz w:val="24"/>
        </w:rPr>
        <w:t>一、债券投资业务审计目标</w:t>
      </w:r>
    </w:p>
    <w:p w:rsidR="00BB51FF" w:rsidRDefault="00BB51FF">
      <w:pPr>
        <w:rPr>
          <w:b/>
          <w:color w:val="000000"/>
          <w:sz w:val="24"/>
        </w:rPr>
      </w:pPr>
      <w:r>
        <w:rPr>
          <w:rFonts w:hint="eastAsia"/>
          <w:b/>
          <w:color w:val="000000"/>
          <w:sz w:val="24"/>
        </w:rPr>
        <w:t>二、债券投资业务审计内容</w:t>
      </w:r>
    </w:p>
    <w:p w:rsidR="00BB51FF" w:rsidRDefault="00BB51FF">
      <w:pPr>
        <w:rPr>
          <w:b/>
          <w:color w:val="000000"/>
          <w:sz w:val="24"/>
        </w:rPr>
      </w:pPr>
      <w:r>
        <w:rPr>
          <w:rFonts w:hint="eastAsia"/>
          <w:b/>
          <w:color w:val="000000"/>
          <w:sz w:val="24"/>
        </w:rPr>
        <w:t>三、分类债券投资业务审计程序</w:t>
      </w: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【本章课后复习思考题】</w:t>
      </w:r>
    </w:p>
    <w:p w:rsidR="00BB51FF" w:rsidRDefault="00BB51FF">
      <w:pPr>
        <w:adjustRightInd w:val="0"/>
        <w:snapToGrid w:val="0"/>
        <w:spacing w:line="300" w:lineRule="auto"/>
        <w:rPr>
          <w:rFonts w:eastAsia="黑体"/>
          <w:bCs/>
        </w:rPr>
      </w:pPr>
      <w:r>
        <w:rPr>
          <w:rFonts w:eastAsia="黑体" w:hint="eastAsia"/>
          <w:bCs/>
        </w:rPr>
        <w:t>1</w:t>
      </w:r>
      <w:r>
        <w:rPr>
          <w:rFonts w:eastAsia="黑体" w:hint="eastAsia"/>
          <w:bCs/>
        </w:rPr>
        <w:t>、资金业务审计目标与要点有哪些</w:t>
      </w:r>
      <w:r>
        <w:rPr>
          <w:rFonts w:eastAsia="黑体" w:hint="eastAsia"/>
          <w:bCs/>
        </w:rPr>
        <w:t>?</w:t>
      </w:r>
    </w:p>
    <w:p w:rsidR="00BB51FF" w:rsidRDefault="00BB51FF">
      <w:pPr>
        <w:adjustRightInd w:val="0"/>
        <w:snapToGrid w:val="0"/>
        <w:spacing w:line="300" w:lineRule="auto"/>
        <w:rPr>
          <w:rFonts w:eastAsia="黑体"/>
          <w:bCs/>
        </w:rPr>
      </w:pPr>
      <w:r>
        <w:rPr>
          <w:rFonts w:eastAsia="黑体" w:hint="eastAsia"/>
          <w:bCs/>
        </w:rPr>
        <w:t>2</w:t>
      </w:r>
      <w:r>
        <w:rPr>
          <w:rFonts w:eastAsia="黑体" w:hint="eastAsia"/>
          <w:bCs/>
        </w:rPr>
        <w:t>、同业往来业务主要内部控制审计程序与要点有哪些</w:t>
      </w:r>
      <w:r>
        <w:rPr>
          <w:rFonts w:eastAsia="黑体" w:hint="eastAsia"/>
          <w:bCs/>
        </w:rPr>
        <w:t>?</w:t>
      </w:r>
    </w:p>
    <w:p w:rsidR="00BB51FF" w:rsidRDefault="00BB51FF">
      <w:pPr>
        <w:adjustRightInd w:val="0"/>
        <w:snapToGrid w:val="0"/>
        <w:spacing w:line="300" w:lineRule="auto"/>
        <w:rPr>
          <w:rFonts w:eastAsia="黑体"/>
          <w:bCs/>
        </w:rPr>
      </w:pPr>
      <w:r>
        <w:rPr>
          <w:rFonts w:eastAsia="黑体" w:hint="eastAsia"/>
          <w:bCs/>
        </w:rPr>
        <w:t>3</w:t>
      </w:r>
      <w:r>
        <w:rPr>
          <w:rFonts w:eastAsia="黑体" w:hint="eastAsia"/>
          <w:bCs/>
        </w:rPr>
        <w:t>、债券承兑与代理兑付业务审计要点有哪些</w:t>
      </w:r>
      <w:r>
        <w:rPr>
          <w:rFonts w:eastAsia="黑体" w:hint="eastAsia"/>
          <w:bCs/>
        </w:rPr>
        <w:t>?</w:t>
      </w:r>
    </w:p>
    <w:p w:rsidR="00BB51FF" w:rsidRDefault="00BB51FF">
      <w:pPr>
        <w:adjustRightInd w:val="0"/>
        <w:snapToGrid w:val="0"/>
        <w:spacing w:line="300" w:lineRule="auto"/>
        <w:rPr>
          <w:rFonts w:eastAsia="黑体"/>
          <w:bCs/>
        </w:rPr>
      </w:pPr>
      <w:r>
        <w:rPr>
          <w:rFonts w:eastAsia="黑体" w:hint="eastAsia"/>
          <w:bCs/>
        </w:rPr>
        <w:lastRenderedPageBreak/>
        <w:t>4</w:t>
      </w:r>
      <w:r>
        <w:rPr>
          <w:rFonts w:eastAsia="黑体" w:hint="eastAsia"/>
          <w:bCs/>
        </w:rPr>
        <w:t>、贴现业务审计要点有哪些</w:t>
      </w:r>
      <w:r>
        <w:rPr>
          <w:rFonts w:eastAsia="黑体" w:hint="eastAsia"/>
          <w:bCs/>
        </w:rPr>
        <w:t>?</w:t>
      </w: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【本章课后学习阅读资料】</w:t>
      </w:r>
    </w:p>
    <w:p w:rsidR="00BB51FF" w:rsidRDefault="00BB51FF">
      <w:pPr>
        <w:adjustRightInd w:val="0"/>
        <w:snapToGrid w:val="0"/>
        <w:spacing w:line="300" w:lineRule="auto"/>
        <w:ind w:firstLineChars="300" w:firstLine="630"/>
        <w:rPr>
          <w:rFonts w:eastAsia="黑体"/>
          <w:bCs/>
        </w:rPr>
      </w:pPr>
      <w:r>
        <w:rPr>
          <w:rFonts w:eastAsia="黑体" w:hint="eastAsia"/>
          <w:bCs/>
        </w:rPr>
        <w:t>《中国银监会关于规范商业银行理财业务投资运作有关问题的通知》</w:t>
      </w:r>
    </w:p>
    <w:p w:rsidR="00BB51FF" w:rsidRDefault="00BB51FF">
      <w:pPr>
        <w:adjustRightInd w:val="0"/>
        <w:snapToGrid w:val="0"/>
        <w:spacing w:line="300" w:lineRule="auto"/>
        <w:ind w:firstLineChars="300" w:firstLine="630"/>
        <w:rPr>
          <w:rFonts w:eastAsia="黑体"/>
          <w:bCs/>
        </w:rPr>
      </w:pPr>
    </w:p>
    <w:p w:rsidR="00BB51FF" w:rsidRDefault="00BB51FF">
      <w:pPr>
        <w:jc w:val="center"/>
        <w:rPr>
          <w:rFonts w:eastAsia="黑体"/>
          <w:b/>
          <w:bCs/>
          <w:sz w:val="28"/>
        </w:rPr>
      </w:pPr>
    </w:p>
    <w:p w:rsidR="00BB51FF" w:rsidRDefault="00BB51FF">
      <w:pPr>
        <w:jc w:val="center"/>
        <w:rPr>
          <w:rFonts w:eastAsia="黑体"/>
          <w:b/>
          <w:bCs/>
          <w:sz w:val="28"/>
        </w:rPr>
      </w:pPr>
      <w:r>
        <w:rPr>
          <w:rFonts w:eastAsia="黑体" w:hint="eastAsia"/>
          <w:b/>
          <w:bCs/>
          <w:sz w:val="28"/>
        </w:rPr>
        <w:t>第九章</w:t>
      </w:r>
      <w:r>
        <w:rPr>
          <w:rFonts w:eastAsia="黑体" w:hint="eastAsia"/>
          <w:b/>
          <w:bCs/>
          <w:sz w:val="28"/>
        </w:rPr>
        <w:t xml:space="preserve">  </w:t>
      </w:r>
      <w:r>
        <w:rPr>
          <w:rFonts w:eastAsia="黑体" w:hint="eastAsia"/>
          <w:b/>
          <w:bCs/>
          <w:sz w:val="28"/>
        </w:rPr>
        <w:t>金融机构财务审计</w:t>
      </w:r>
    </w:p>
    <w:p w:rsidR="00BB51FF" w:rsidRDefault="00BB51FF">
      <w:pPr>
        <w:spacing w:line="300" w:lineRule="auto"/>
        <w:rPr>
          <w:rFonts w:eastAsia="黑体"/>
          <w:b/>
          <w:bCs/>
        </w:rPr>
      </w:pPr>
      <w:r>
        <w:rPr>
          <w:rFonts w:ascii="黑体" w:eastAsia="黑体" w:hAnsi="宋体" w:hint="eastAsia"/>
          <w:b/>
        </w:rPr>
        <w:t>【安排课时】4</w:t>
      </w:r>
    </w:p>
    <w:p w:rsidR="00BB51FF" w:rsidRDefault="00BB51FF">
      <w:pPr>
        <w:spacing w:line="300" w:lineRule="auto"/>
        <w:rPr>
          <w:rFonts w:eastAsia="黑体"/>
          <w:bCs/>
        </w:rPr>
      </w:pPr>
      <w:r>
        <w:rPr>
          <w:rFonts w:ascii="黑体" w:eastAsia="黑体" w:hAnsi="宋体" w:hint="eastAsia"/>
          <w:bCs/>
        </w:rPr>
        <w:t>【</w:t>
      </w:r>
      <w:r>
        <w:rPr>
          <w:rFonts w:eastAsia="黑体" w:hint="eastAsia"/>
          <w:b/>
          <w:bCs/>
        </w:rPr>
        <w:t>本章教学目的和要求</w:t>
      </w:r>
      <w:r>
        <w:rPr>
          <w:rFonts w:ascii="黑体" w:eastAsia="黑体" w:hAnsi="宋体" w:hint="eastAsia"/>
          <w:bCs/>
        </w:rPr>
        <w:t>】</w:t>
      </w:r>
    </w:p>
    <w:p w:rsidR="00BB51FF" w:rsidRDefault="00BB51FF">
      <w:pPr>
        <w:spacing w:line="300" w:lineRule="auto"/>
        <w:ind w:firstLineChars="200" w:firstLine="420"/>
        <w:rPr>
          <w:rFonts w:eastAsia="黑体"/>
          <w:bCs/>
        </w:rPr>
      </w:pPr>
      <w:r>
        <w:rPr>
          <w:rFonts w:eastAsia="黑体" w:hint="eastAsia"/>
          <w:bCs/>
        </w:rPr>
        <w:t>财务审计是金融监督的形式之一，是由审计主体对金融机构会计记录、会计报表和其他财务资料所反映的业务活动真买性、合</w:t>
      </w:r>
      <w:proofErr w:type="gramStart"/>
      <w:r>
        <w:rPr>
          <w:rFonts w:eastAsia="黑体" w:hint="eastAsia"/>
          <w:bCs/>
        </w:rPr>
        <w:t>规</w:t>
      </w:r>
      <w:proofErr w:type="gramEnd"/>
      <w:r>
        <w:rPr>
          <w:rFonts w:eastAsia="黑体" w:hint="eastAsia"/>
          <w:bCs/>
        </w:rPr>
        <w:t>性和经济效益进行的监督和审查。其主要任务不仅包括依法加强对金融机构的审计监督，揭示金融机构资产、负债、损益的真买情况，而且要揭露和纠正违规违法从事金融业务活动行为，促进金融机构加强管理、依法合</w:t>
      </w:r>
      <w:proofErr w:type="gramStart"/>
      <w:r>
        <w:rPr>
          <w:rFonts w:eastAsia="黑体" w:hint="eastAsia"/>
          <w:bCs/>
        </w:rPr>
        <w:t>规</w:t>
      </w:r>
      <w:proofErr w:type="gramEnd"/>
      <w:r>
        <w:rPr>
          <w:rFonts w:eastAsia="黑体" w:hint="eastAsia"/>
          <w:bCs/>
        </w:rPr>
        <w:t>经营、提高经济效益，为深化金融改革、稳定金融秩序、防范和化解金融风险。金融机构资产以及负债业务审计分别在前面各章做了阐述，本章的金融机构的财务审计侧重损益审计，包括所有者权益审计、收入和费用审计、过渡性资金审计、利润及其分配审计。本章从以上几方面详细阐述财务审计的主要内容和方法，并在此基础上介绍金融机构进行经营绩效评价的主要内容与指标。</w:t>
      </w:r>
    </w:p>
    <w:p w:rsidR="00BB51FF" w:rsidRDefault="00BB51FF">
      <w:pPr>
        <w:adjustRightInd w:val="0"/>
        <w:snapToGrid w:val="0"/>
        <w:spacing w:line="300" w:lineRule="auto"/>
        <w:rPr>
          <w:rFonts w:ascii="黑体" w:eastAsia="黑体" w:hAnsi="宋体"/>
          <w:b/>
        </w:rPr>
      </w:pPr>
      <w:r>
        <w:rPr>
          <w:rFonts w:ascii="黑体" w:eastAsia="黑体" w:hAnsi="宋体" w:hint="eastAsia"/>
          <w:b/>
        </w:rPr>
        <w:t>【本章重点、难点】</w:t>
      </w:r>
    </w:p>
    <w:p w:rsidR="00BB51FF" w:rsidRDefault="00BB51FF">
      <w:pPr>
        <w:spacing w:line="300" w:lineRule="auto"/>
        <w:ind w:firstLineChars="300" w:firstLine="630"/>
        <w:rPr>
          <w:rFonts w:eastAsia="黑体"/>
          <w:bCs/>
        </w:rPr>
      </w:pPr>
      <w:r>
        <w:rPr>
          <w:rFonts w:eastAsia="黑体" w:hint="eastAsia"/>
          <w:bCs/>
        </w:rPr>
        <w:t>1</w:t>
      </w:r>
      <w:r>
        <w:rPr>
          <w:rFonts w:eastAsia="黑体" w:hint="eastAsia"/>
          <w:bCs/>
        </w:rPr>
        <w:t>、对金融企业帐</w:t>
      </w:r>
      <w:proofErr w:type="gramStart"/>
      <w:r>
        <w:rPr>
          <w:rFonts w:eastAsia="黑体" w:hint="eastAsia"/>
          <w:bCs/>
        </w:rPr>
        <w:t>务</w:t>
      </w:r>
      <w:proofErr w:type="gramEnd"/>
      <w:r>
        <w:rPr>
          <w:rFonts w:eastAsia="黑体" w:hint="eastAsia"/>
          <w:bCs/>
        </w:rPr>
        <w:t>处理有一定了解。</w:t>
      </w:r>
    </w:p>
    <w:p w:rsidR="00BB51FF" w:rsidRDefault="00BB51FF">
      <w:pPr>
        <w:spacing w:line="300" w:lineRule="auto"/>
        <w:ind w:firstLineChars="300" w:firstLine="630"/>
        <w:rPr>
          <w:rFonts w:eastAsia="黑体"/>
          <w:bCs/>
        </w:rPr>
      </w:pPr>
      <w:r>
        <w:rPr>
          <w:rFonts w:eastAsia="黑体" w:hint="eastAsia"/>
          <w:bCs/>
        </w:rPr>
        <w:t>2</w:t>
      </w:r>
      <w:r>
        <w:rPr>
          <w:rFonts w:eastAsia="黑体" w:hint="eastAsia"/>
          <w:bCs/>
        </w:rPr>
        <w:t>、对常见舞弊类型重点关注。</w:t>
      </w:r>
    </w:p>
    <w:p w:rsidR="00BB51FF" w:rsidRDefault="00BB51FF">
      <w:pPr>
        <w:rPr>
          <w:rFonts w:eastAsia="黑体"/>
          <w:b/>
          <w:bCs/>
          <w:sz w:val="28"/>
        </w:rPr>
      </w:pPr>
    </w:p>
    <w:p w:rsidR="00BB51FF" w:rsidRDefault="00BB51FF">
      <w:pPr>
        <w:adjustRightInd w:val="0"/>
        <w:snapToGrid w:val="0"/>
        <w:spacing w:line="300" w:lineRule="auto"/>
        <w:ind w:firstLineChars="300" w:firstLine="630"/>
        <w:rPr>
          <w:rFonts w:eastAsia="黑体"/>
          <w:bCs/>
        </w:rPr>
      </w:pPr>
    </w:p>
    <w:p w:rsidR="00BB51FF" w:rsidRDefault="00BB51FF">
      <w:pPr>
        <w:jc w:val="center"/>
        <w:rPr>
          <w:rFonts w:eastAsia="黑体"/>
          <w:b/>
          <w:bCs/>
          <w:sz w:val="28"/>
        </w:rPr>
      </w:pPr>
      <w:r>
        <w:rPr>
          <w:rFonts w:eastAsia="黑体" w:hint="eastAsia"/>
          <w:b/>
          <w:bCs/>
          <w:sz w:val="28"/>
        </w:rPr>
        <w:t>第一节</w:t>
      </w:r>
      <w:r>
        <w:rPr>
          <w:rFonts w:eastAsia="黑体" w:hint="eastAsia"/>
          <w:b/>
          <w:bCs/>
          <w:sz w:val="28"/>
        </w:rPr>
        <w:t xml:space="preserve">  </w:t>
      </w:r>
      <w:r>
        <w:rPr>
          <w:rFonts w:eastAsia="黑体" w:hint="eastAsia"/>
          <w:b/>
          <w:bCs/>
          <w:sz w:val="28"/>
        </w:rPr>
        <w:t>财务审计概述</w:t>
      </w:r>
    </w:p>
    <w:p w:rsidR="00BB51FF" w:rsidRDefault="00BB51FF">
      <w:pPr>
        <w:jc w:val="center"/>
        <w:rPr>
          <w:b/>
          <w:color w:val="000000"/>
          <w:sz w:val="24"/>
        </w:rPr>
      </w:pPr>
    </w:p>
    <w:p w:rsidR="00BB51FF" w:rsidRDefault="00BB51FF">
      <w:pPr>
        <w:rPr>
          <w:b/>
          <w:color w:val="000000"/>
          <w:sz w:val="24"/>
          <w:szCs w:val="21"/>
        </w:rPr>
      </w:pPr>
      <w:r>
        <w:rPr>
          <w:rFonts w:hint="eastAsia"/>
          <w:b/>
          <w:color w:val="000000"/>
          <w:sz w:val="24"/>
        </w:rPr>
        <w:t>一、财务审计概述及目标</w:t>
      </w:r>
    </w:p>
    <w:p w:rsidR="00BB51FF" w:rsidRDefault="00BB51FF">
      <w:pPr>
        <w:rPr>
          <w:b/>
          <w:color w:val="000000"/>
          <w:sz w:val="24"/>
          <w:szCs w:val="21"/>
        </w:rPr>
      </w:pPr>
      <w:r>
        <w:rPr>
          <w:rFonts w:hint="eastAsia"/>
          <w:b/>
          <w:color w:val="000000"/>
          <w:sz w:val="24"/>
        </w:rPr>
        <w:t>二、金融机构财务审计依据</w:t>
      </w:r>
    </w:p>
    <w:p w:rsidR="00BB51FF" w:rsidRDefault="00BB51FF">
      <w:pPr>
        <w:rPr>
          <w:b/>
          <w:color w:val="000000"/>
          <w:sz w:val="24"/>
        </w:rPr>
      </w:pPr>
      <w:r>
        <w:rPr>
          <w:rFonts w:hint="eastAsia"/>
          <w:b/>
          <w:color w:val="000000"/>
          <w:sz w:val="24"/>
        </w:rPr>
        <w:t>三、金融机构财务审计主要内容</w:t>
      </w:r>
    </w:p>
    <w:p w:rsidR="00BB51FF" w:rsidRDefault="00BB51FF">
      <w:pPr>
        <w:rPr>
          <w:b/>
          <w:color w:val="000000"/>
          <w:sz w:val="24"/>
        </w:rPr>
      </w:pPr>
      <w:r>
        <w:rPr>
          <w:rFonts w:hint="eastAsia"/>
          <w:b/>
          <w:color w:val="000000"/>
          <w:sz w:val="24"/>
        </w:rPr>
        <w:t>四、金融机构财务主要风险与控制测试</w:t>
      </w:r>
    </w:p>
    <w:p w:rsidR="00BB51FF" w:rsidRDefault="00BB51FF">
      <w:pPr>
        <w:rPr>
          <w:rFonts w:eastAsia="黑体"/>
          <w:b/>
          <w:bCs/>
          <w:sz w:val="28"/>
        </w:rPr>
      </w:pPr>
    </w:p>
    <w:p w:rsidR="00BB51FF" w:rsidRDefault="00BB51FF">
      <w:pPr>
        <w:snapToGrid w:val="0"/>
        <w:jc w:val="center"/>
        <w:rPr>
          <w:rFonts w:eastAsia="黑体"/>
          <w:b/>
          <w:bCs/>
          <w:sz w:val="28"/>
        </w:rPr>
      </w:pPr>
      <w:r>
        <w:rPr>
          <w:rFonts w:eastAsia="黑体" w:hint="eastAsia"/>
          <w:b/>
          <w:bCs/>
          <w:sz w:val="28"/>
        </w:rPr>
        <w:t>第二节</w:t>
      </w:r>
      <w:r>
        <w:rPr>
          <w:rFonts w:eastAsia="黑体" w:hint="eastAsia"/>
          <w:b/>
          <w:bCs/>
          <w:sz w:val="28"/>
        </w:rPr>
        <w:t xml:space="preserve">  </w:t>
      </w:r>
      <w:r>
        <w:rPr>
          <w:rFonts w:eastAsia="黑体" w:hint="eastAsia"/>
          <w:b/>
          <w:bCs/>
          <w:sz w:val="28"/>
        </w:rPr>
        <w:t>所有者权益审计</w:t>
      </w:r>
    </w:p>
    <w:p w:rsidR="00BB51FF" w:rsidRDefault="00BB51FF" w:rsidP="0034554C">
      <w:pPr>
        <w:ind w:firstLineChars="840" w:firstLine="2361"/>
        <w:rPr>
          <w:rFonts w:eastAsia="黑体"/>
          <w:b/>
          <w:bCs/>
          <w:sz w:val="28"/>
        </w:rPr>
      </w:pPr>
    </w:p>
    <w:p w:rsidR="00BB51FF" w:rsidRDefault="00BB51FF">
      <w:pPr>
        <w:rPr>
          <w:b/>
          <w:color w:val="000000"/>
          <w:sz w:val="24"/>
        </w:rPr>
      </w:pPr>
      <w:r>
        <w:rPr>
          <w:rFonts w:hint="eastAsia"/>
          <w:b/>
          <w:color w:val="000000"/>
          <w:sz w:val="24"/>
        </w:rPr>
        <w:t>一、实收资本审计</w:t>
      </w:r>
    </w:p>
    <w:p w:rsidR="00BB51FF" w:rsidRDefault="00BB51FF">
      <w:pPr>
        <w:rPr>
          <w:b/>
          <w:color w:val="000000"/>
          <w:sz w:val="24"/>
        </w:rPr>
      </w:pPr>
      <w:r>
        <w:rPr>
          <w:rFonts w:hint="eastAsia"/>
          <w:b/>
          <w:color w:val="000000"/>
          <w:sz w:val="24"/>
        </w:rPr>
        <w:t>二、资本公积审计</w:t>
      </w:r>
    </w:p>
    <w:p w:rsidR="00BB51FF" w:rsidRDefault="00BB51FF">
      <w:pPr>
        <w:rPr>
          <w:b/>
          <w:color w:val="000000"/>
          <w:sz w:val="24"/>
        </w:rPr>
      </w:pPr>
      <w:r>
        <w:rPr>
          <w:rFonts w:hint="eastAsia"/>
          <w:b/>
          <w:color w:val="000000"/>
          <w:sz w:val="24"/>
        </w:rPr>
        <w:t>三、盈余公积审计</w:t>
      </w:r>
    </w:p>
    <w:p w:rsidR="00BB51FF" w:rsidRDefault="00BB51FF">
      <w:pPr>
        <w:rPr>
          <w:b/>
          <w:color w:val="000000"/>
          <w:sz w:val="24"/>
        </w:rPr>
      </w:pPr>
      <w:r>
        <w:rPr>
          <w:rFonts w:hint="eastAsia"/>
          <w:b/>
          <w:color w:val="000000"/>
          <w:sz w:val="24"/>
        </w:rPr>
        <w:t>四、未分配利润审计</w:t>
      </w:r>
    </w:p>
    <w:p w:rsidR="00BB51FF" w:rsidRDefault="00BB51FF" w:rsidP="0034554C">
      <w:pPr>
        <w:ind w:firstLineChars="245" w:firstLine="590"/>
        <w:rPr>
          <w:b/>
          <w:color w:val="000000"/>
          <w:sz w:val="24"/>
        </w:rPr>
      </w:pPr>
    </w:p>
    <w:p w:rsidR="00BB51FF" w:rsidRDefault="00BB51FF" w:rsidP="0034554C">
      <w:pPr>
        <w:ind w:firstLineChars="245" w:firstLine="590"/>
        <w:rPr>
          <w:b/>
          <w:color w:val="000000"/>
          <w:sz w:val="24"/>
        </w:rPr>
      </w:pPr>
    </w:p>
    <w:p w:rsidR="00BB51FF" w:rsidRDefault="00BB51FF">
      <w:pPr>
        <w:snapToGrid w:val="0"/>
        <w:jc w:val="center"/>
        <w:rPr>
          <w:rFonts w:eastAsia="黑体"/>
          <w:b/>
          <w:bCs/>
          <w:sz w:val="28"/>
        </w:rPr>
      </w:pPr>
      <w:r>
        <w:rPr>
          <w:rFonts w:eastAsia="黑体" w:hint="eastAsia"/>
          <w:b/>
          <w:bCs/>
          <w:sz w:val="28"/>
        </w:rPr>
        <w:t>第三节</w:t>
      </w:r>
      <w:r>
        <w:rPr>
          <w:rFonts w:eastAsia="黑体" w:hint="eastAsia"/>
          <w:b/>
          <w:bCs/>
          <w:sz w:val="28"/>
        </w:rPr>
        <w:t xml:space="preserve">  </w:t>
      </w:r>
      <w:r w:rsidR="00DB63DE">
        <w:rPr>
          <w:rFonts w:eastAsia="黑体" w:hint="eastAsia"/>
          <w:b/>
          <w:bCs/>
          <w:sz w:val="28"/>
        </w:rPr>
        <w:t>收入</w:t>
      </w:r>
      <w:r>
        <w:rPr>
          <w:rFonts w:eastAsia="黑体" w:hint="eastAsia"/>
          <w:b/>
          <w:bCs/>
          <w:sz w:val="28"/>
        </w:rPr>
        <w:t>和费用审计</w:t>
      </w:r>
    </w:p>
    <w:p w:rsidR="00BB51FF" w:rsidRDefault="00BB51FF">
      <w:pPr>
        <w:rPr>
          <w:rFonts w:eastAsia="黑体"/>
          <w:b/>
          <w:bCs/>
          <w:sz w:val="28"/>
        </w:rPr>
      </w:pPr>
    </w:p>
    <w:p w:rsidR="00BB51FF" w:rsidRDefault="00DB63DE">
      <w:pPr>
        <w:rPr>
          <w:b/>
          <w:color w:val="000000"/>
          <w:sz w:val="24"/>
        </w:rPr>
      </w:pPr>
      <w:r>
        <w:rPr>
          <w:rFonts w:hint="eastAsia"/>
          <w:b/>
          <w:color w:val="000000"/>
          <w:sz w:val="24"/>
        </w:rPr>
        <w:t>一、营业收入</w:t>
      </w:r>
      <w:r w:rsidR="00BB51FF">
        <w:rPr>
          <w:rFonts w:hint="eastAsia"/>
          <w:b/>
          <w:color w:val="000000"/>
          <w:sz w:val="24"/>
        </w:rPr>
        <w:t>审计</w:t>
      </w:r>
    </w:p>
    <w:p w:rsidR="00BB51FF" w:rsidRDefault="00BB51FF">
      <w:pPr>
        <w:rPr>
          <w:b/>
          <w:color w:val="000000"/>
          <w:sz w:val="24"/>
        </w:rPr>
      </w:pPr>
      <w:r>
        <w:rPr>
          <w:rFonts w:hint="eastAsia"/>
          <w:b/>
          <w:color w:val="000000"/>
          <w:sz w:val="24"/>
        </w:rPr>
        <w:t>二、投资收益审计</w:t>
      </w:r>
    </w:p>
    <w:p w:rsidR="00BB51FF" w:rsidRDefault="00DB63DE">
      <w:pPr>
        <w:rPr>
          <w:b/>
          <w:color w:val="000000"/>
          <w:sz w:val="24"/>
          <w:szCs w:val="21"/>
        </w:rPr>
      </w:pPr>
      <w:r>
        <w:rPr>
          <w:rFonts w:hint="eastAsia"/>
          <w:b/>
          <w:color w:val="000000"/>
          <w:sz w:val="24"/>
        </w:rPr>
        <w:t>三、营业外收入</w:t>
      </w:r>
      <w:r w:rsidR="00BB51FF">
        <w:rPr>
          <w:rFonts w:hint="eastAsia"/>
          <w:b/>
          <w:color w:val="000000"/>
          <w:sz w:val="24"/>
        </w:rPr>
        <w:t>审计</w:t>
      </w:r>
    </w:p>
    <w:p w:rsidR="00BB51FF" w:rsidRDefault="00BB51FF">
      <w:pPr>
        <w:rPr>
          <w:b/>
          <w:color w:val="000000"/>
          <w:sz w:val="24"/>
        </w:rPr>
      </w:pPr>
      <w:r>
        <w:rPr>
          <w:rFonts w:hint="eastAsia"/>
          <w:b/>
          <w:color w:val="000000"/>
          <w:sz w:val="24"/>
        </w:rPr>
        <w:lastRenderedPageBreak/>
        <w:t>四、营业成本及费用审计</w:t>
      </w:r>
    </w:p>
    <w:p w:rsidR="00BB51FF" w:rsidRDefault="00BB51FF">
      <w:pPr>
        <w:rPr>
          <w:b/>
          <w:color w:val="000000"/>
          <w:sz w:val="24"/>
        </w:rPr>
      </w:pPr>
      <w:r>
        <w:rPr>
          <w:rFonts w:hint="eastAsia"/>
          <w:b/>
          <w:color w:val="000000"/>
          <w:sz w:val="24"/>
        </w:rPr>
        <w:t>五、营业税金及附加审计</w:t>
      </w:r>
    </w:p>
    <w:p w:rsidR="00BB51FF" w:rsidRDefault="00BB51FF">
      <w:pPr>
        <w:rPr>
          <w:b/>
          <w:color w:val="000000"/>
          <w:sz w:val="24"/>
        </w:rPr>
      </w:pPr>
      <w:r>
        <w:rPr>
          <w:rFonts w:hint="eastAsia"/>
          <w:b/>
          <w:color w:val="000000"/>
          <w:sz w:val="24"/>
        </w:rPr>
        <w:t>六、营业外支出审计</w:t>
      </w:r>
    </w:p>
    <w:p w:rsidR="00BB51FF" w:rsidRDefault="00BB51FF">
      <w:pPr>
        <w:jc w:val="center"/>
        <w:rPr>
          <w:rFonts w:eastAsia="黑体"/>
          <w:b/>
          <w:bCs/>
          <w:sz w:val="28"/>
        </w:rPr>
      </w:pPr>
    </w:p>
    <w:p w:rsidR="00BB51FF" w:rsidRDefault="00BB51FF">
      <w:pPr>
        <w:jc w:val="center"/>
        <w:rPr>
          <w:rFonts w:eastAsia="黑体"/>
          <w:b/>
          <w:bCs/>
          <w:sz w:val="28"/>
        </w:rPr>
      </w:pPr>
      <w:r>
        <w:rPr>
          <w:rFonts w:eastAsia="黑体" w:hint="eastAsia"/>
          <w:b/>
          <w:bCs/>
          <w:sz w:val="28"/>
        </w:rPr>
        <w:t>第四节</w:t>
      </w:r>
      <w:r>
        <w:rPr>
          <w:rFonts w:eastAsia="黑体" w:hint="eastAsia"/>
          <w:b/>
          <w:bCs/>
          <w:sz w:val="28"/>
        </w:rPr>
        <w:t xml:space="preserve">  </w:t>
      </w:r>
      <w:r>
        <w:rPr>
          <w:rFonts w:eastAsia="黑体" w:hint="eastAsia"/>
          <w:b/>
          <w:bCs/>
          <w:sz w:val="28"/>
        </w:rPr>
        <w:t>过渡性资金审计</w:t>
      </w:r>
    </w:p>
    <w:p w:rsidR="00BB51FF" w:rsidRDefault="00BB51FF">
      <w:pPr>
        <w:jc w:val="center"/>
        <w:rPr>
          <w:szCs w:val="21"/>
        </w:rPr>
      </w:pPr>
    </w:p>
    <w:p w:rsidR="00BB51FF" w:rsidRDefault="00BB51FF">
      <w:pPr>
        <w:rPr>
          <w:b/>
          <w:color w:val="000000"/>
          <w:sz w:val="24"/>
        </w:rPr>
      </w:pPr>
    </w:p>
    <w:p w:rsidR="00BB51FF" w:rsidRDefault="00BB51FF">
      <w:pPr>
        <w:rPr>
          <w:b/>
          <w:color w:val="000000"/>
          <w:sz w:val="24"/>
        </w:rPr>
      </w:pPr>
      <w:r>
        <w:rPr>
          <w:rFonts w:hint="eastAsia"/>
          <w:b/>
          <w:color w:val="000000"/>
          <w:sz w:val="24"/>
        </w:rPr>
        <w:t>一、应收款项审计</w:t>
      </w:r>
    </w:p>
    <w:p w:rsidR="00BB51FF" w:rsidRDefault="00BB51FF">
      <w:pPr>
        <w:rPr>
          <w:b/>
          <w:color w:val="000000"/>
          <w:sz w:val="24"/>
        </w:rPr>
      </w:pPr>
      <w:r>
        <w:rPr>
          <w:rFonts w:hint="eastAsia"/>
          <w:b/>
          <w:color w:val="000000"/>
          <w:sz w:val="24"/>
        </w:rPr>
        <w:t>二、应付款项审计</w:t>
      </w:r>
    </w:p>
    <w:p w:rsidR="00BB51FF" w:rsidRDefault="00BB51FF">
      <w:pPr>
        <w:rPr>
          <w:b/>
          <w:color w:val="000000"/>
          <w:sz w:val="24"/>
        </w:rPr>
      </w:pPr>
      <w:r>
        <w:rPr>
          <w:rFonts w:hint="eastAsia"/>
          <w:b/>
          <w:color w:val="000000"/>
          <w:sz w:val="24"/>
        </w:rPr>
        <w:t>三、预提费用审计</w:t>
      </w:r>
    </w:p>
    <w:p w:rsidR="00BB51FF" w:rsidRDefault="00BB51FF">
      <w:pPr>
        <w:rPr>
          <w:b/>
          <w:color w:val="000000"/>
          <w:sz w:val="24"/>
        </w:rPr>
      </w:pPr>
      <w:r>
        <w:rPr>
          <w:rFonts w:hint="eastAsia"/>
          <w:b/>
          <w:color w:val="000000"/>
          <w:sz w:val="24"/>
        </w:rPr>
        <w:t>四、短期融通业务内部控制测试</w:t>
      </w:r>
    </w:p>
    <w:p w:rsidR="00BB51FF" w:rsidRDefault="00BB51FF">
      <w:pPr>
        <w:rPr>
          <w:b/>
          <w:color w:val="000000"/>
          <w:sz w:val="24"/>
        </w:rPr>
      </w:pPr>
      <w:r>
        <w:rPr>
          <w:rFonts w:hint="eastAsia"/>
          <w:b/>
          <w:color w:val="000000"/>
          <w:sz w:val="24"/>
        </w:rPr>
        <w:t>五、短期融通业务实质性审计程序</w:t>
      </w:r>
    </w:p>
    <w:p w:rsidR="00BB51FF" w:rsidRDefault="00BB51FF" w:rsidP="0034554C">
      <w:pPr>
        <w:ind w:firstLineChars="245" w:firstLine="590"/>
        <w:rPr>
          <w:b/>
          <w:color w:val="000000"/>
          <w:sz w:val="24"/>
        </w:rPr>
      </w:pPr>
    </w:p>
    <w:p w:rsidR="00BB51FF" w:rsidRDefault="00BB51FF">
      <w:pPr>
        <w:jc w:val="center"/>
        <w:rPr>
          <w:rFonts w:eastAsia="黑体"/>
          <w:b/>
          <w:bCs/>
          <w:sz w:val="28"/>
        </w:rPr>
      </w:pPr>
      <w:r>
        <w:rPr>
          <w:rFonts w:eastAsia="黑体" w:hint="eastAsia"/>
          <w:b/>
          <w:bCs/>
          <w:sz w:val="28"/>
        </w:rPr>
        <w:t>第五节</w:t>
      </w:r>
      <w:r>
        <w:rPr>
          <w:rFonts w:eastAsia="黑体" w:hint="eastAsia"/>
          <w:b/>
          <w:bCs/>
          <w:sz w:val="28"/>
        </w:rPr>
        <w:t xml:space="preserve">  </w:t>
      </w:r>
      <w:r>
        <w:rPr>
          <w:rFonts w:eastAsia="黑体" w:hint="eastAsia"/>
          <w:b/>
          <w:bCs/>
          <w:sz w:val="28"/>
        </w:rPr>
        <w:t>利润及其分配的审计</w:t>
      </w:r>
    </w:p>
    <w:p w:rsidR="00BB51FF" w:rsidRDefault="00BB51FF">
      <w:pPr>
        <w:jc w:val="center"/>
        <w:rPr>
          <w:szCs w:val="21"/>
        </w:rPr>
      </w:pPr>
    </w:p>
    <w:p w:rsidR="00BB51FF" w:rsidRDefault="00BB51FF">
      <w:pPr>
        <w:rPr>
          <w:b/>
          <w:color w:val="000000"/>
          <w:sz w:val="24"/>
        </w:rPr>
      </w:pPr>
    </w:p>
    <w:p w:rsidR="00BB51FF" w:rsidRDefault="00BB51FF">
      <w:pPr>
        <w:rPr>
          <w:b/>
          <w:color w:val="000000"/>
          <w:sz w:val="24"/>
        </w:rPr>
      </w:pPr>
      <w:r>
        <w:rPr>
          <w:rFonts w:hint="eastAsia"/>
          <w:b/>
          <w:color w:val="000000"/>
          <w:sz w:val="24"/>
        </w:rPr>
        <w:t>一、基本审计程序</w:t>
      </w:r>
    </w:p>
    <w:p w:rsidR="00BB51FF" w:rsidRDefault="00BB51FF">
      <w:pPr>
        <w:rPr>
          <w:b/>
          <w:color w:val="000000"/>
          <w:sz w:val="24"/>
        </w:rPr>
      </w:pPr>
      <w:r>
        <w:rPr>
          <w:rFonts w:hint="eastAsia"/>
          <w:b/>
          <w:color w:val="000000"/>
          <w:sz w:val="24"/>
        </w:rPr>
        <w:t>二、利润审计</w:t>
      </w:r>
    </w:p>
    <w:p w:rsidR="00BB51FF" w:rsidRDefault="00BB51FF">
      <w:pPr>
        <w:rPr>
          <w:b/>
          <w:color w:val="000000"/>
          <w:sz w:val="24"/>
        </w:rPr>
      </w:pPr>
      <w:r>
        <w:rPr>
          <w:rFonts w:hint="eastAsia"/>
          <w:b/>
          <w:color w:val="000000"/>
          <w:sz w:val="24"/>
        </w:rPr>
        <w:t>三、利润分配审计</w:t>
      </w:r>
    </w:p>
    <w:p w:rsidR="00BB51FF" w:rsidRDefault="00BB51FF">
      <w:pPr>
        <w:rPr>
          <w:b/>
          <w:color w:val="000000"/>
          <w:sz w:val="24"/>
        </w:rPr>
      </w:pPr>
    </w:p>
    <w:p w:rsidR="00BB51FF" w:rsidRDefault="00BB51FF">
      <w:pPr>
        <w:jc w:val="center"/>
        <w:rPr>
          <w:rFonts w:eastAsia="黑体"/>
          <w:b/>
          <w:bCs/>
          <w:sz w:val="28"/>
        </w:rPr>
      </w:pPr>
      <w:r>
        <w:rPr>
          <w:rFonts w:eastAsia="黑体" w:hint="eastAsia"/>
          <w:b/>
          <w:bCs/>
          <w:sz w:val="28"/>
        </w:rPr>
        <w:t>第六节</w:t>
      </w:r>
      <w:r>
        <w:rPr>
          <w:rFonts w:eastAsia="黑体" w:hint="eastAsia"/>
          <w:b/>
          <w:bCs/>
          <w:sz w:val="28"/>
        </w:rPr>
        <w:t xml:space="preserve">  </w:t>
      </w:r>
      <w:r>
        <w:rPr>
          <w:rFonts w:eastAsia="黑体" w:hint="eastAsia"/>
          <w:b/>
          <w:bCs/>
          <w:sz w:val="28"/>
        </w:rPr>
        <w:t>金融机构绩效评价</w:t>
      </w:r>
    </w:p>
    <w:p w:rsidR="00BB51FF" w:rsidRDefault="00BB51FF">
      <w:pPr>
        <w:jc w:val="center"/>
        <w:rPr>
          <w:szCs w:val="21"/>
        </w:rPr>
      </w:pPr>
    </w:p>
    <w:p w:rsidR="00BB51FF" w:rsidRDefault="00BB51FF">
      <w:pPr>
        <w:rPr>
          <w:b/>
          <w:color w:val="000000"/>
          <w:sz w:val="24"/>
        </w:rPr>
      </w:pPr>
    </w:p>
    <w:p w:rsidR="00BB51FF" w:rsidRDefault="00BB51FF">
      <w:pPr>
        <w:rPr>
          <w:b/>
          <w:color w:val="000000"/>
          <w:sz w:val="24"/>
        </w:rPr>
      </w:pPr>
      <w:r>
        <w:rPr>
          <w:rFonts w:hint="eastAsia"/>
          <w:b/>
          <w:color w:val="000000"/>
          <w:sz w:val="24"/>
        </w:rPr>
        <w:t>一、金融机构绩效审计概述</w:t>
      </w:r>
    </w:p>
    <w:p w:rsidR="00BB51FF" w:rsidRDefault="00BB51FF">
      <w:pPr>
        <w:rPr>
          <w:b/>
          <w:color w:val="000000"/>
          <w:sz w:val="24"/>
        </w:rPr>
      </w:pPr>
      <w:r>
        <w:rPr>
          <w:rFonts w:hint="eastAsia"/>
          <w:b/>
          <w:color w:val="000000"/>
          <w:sz w:val="24"/>
        </w:rPr>
        <w:t>二、绩效审计目标</w:t>
      </w:r>
    </w:p>
    <w:p w:rsidR="00BB51FF" w:rsidRDefault="00BB51FF">
      <w:pPr>
        <w:rPr>
          <w:b/>
          <w:color w:val="000000"/>
          <w:sz w:val="24"/>
        </w:rPr>
      </w:pPr>
      <w:r>
        <w:rPr>
          <w:rFonts w:hint="eastAsia"/>
          <w:b/>
          <w:color w:val="000000"/>
          <w:sz w:val="24"/>
        </w:rPr>
        <w:t>三、绩效审计内容</w:t>
      </w:r>
    </w:p>
    <w:p w:rsidR="00BB51FF" w:rsidRDefault="00BB51FF">
      <w:pPr>
        <w:rPr>
          <w:b/>
          <w:color w:val="000000"/>
          <w:sz w:val="24"/>
        </w:rPr>
      </w:pPr>
      <w:r>
        <w:rPr>
          <w:rFonts w:hint="eastAsia"/>
          <w:b/>
          <w:color w:val="000000"/>
          <w:sz w:val="24"/>
        </w:rPr>
        <w:t>四、绩效审计方法</w:t>
      </w:r>
    </w:p>
    <w:p w:rsidR="00BB51FF" w:rsidRDefault="00BB51FF">
      <w:pPr>
        <w:rPr>
          <w:b/>
          <w:color w:val="000000"/>
          <w:sz w:val="24"/>
        </w:rPr>
      </w:pPr>
      <w:r>
        <w:rPr>
          <w:rFonts w:hint="eastAsia"/>
          <w:b/>
          <w:color w:val="000000"/>
          <w:sz w:val="24"/>
        </w:rPr>
        <w:t>五、金融机构绩效评价指标</w:t>
      </w:r>
    </w:p>
    <w:p w:rsidR="00BB51FF" w:rsidRDefault="00BB51FF">
      <w:pPr>
        <w:rPr>
          <w:b/>
          <w:color w:val="000000"/>
          <w:sz w:val="24"/>
        </w:rPr>
      </w:pPr>
    </w:p>
    <w:p w:rsidR="00BB51FF" w:rsidRDefault="00BB51FF">
      <w:pPr>
        <w:rPr>
          <w:b/>
          <w:color w:val="000000"/>
          <w:sz w:val="24"/>
        </w:rPr>
      </w:pP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【本章课后复习思考题】</w:t>
      </w:r>
    </w:p>
    <w:p w:rsidR="00BB51FF" w:rsidRDefault="00BB51FF">
      <w:pPr>
        <w:adjustRightInd w:val="0"/>
        <w:snapToGrid w:val="0"/>
        <w:spacing w:line="300" w:lineRule="auto"/>
        <w:rPr>
          <w:rFonts w:eastAsia="黑体"/>
          <w:bCs/>
        </w:rPr>
      </w:pPr>
      <w:r>
        <w:rPr>
          <w:rFonts w:eastAsia="黑体" w:hint="eastAsia"/>
          <w:bCs/>
        </w:rPr>
        <w:t>1</w:t>
      </w:r>
      <w:r>
        <w:rPr>
          <w:rFonts w:eastAsia="黑体" w:hint="eastAsia"/>
          <w:bCs/>
        </w:rPr>
        <w:t>、什么是金融财务审计</w:t>
      </w:r>
      <w:r>
        <w:rPr>
          <w:rFonts w:eastAsia="黑体" w:hint="eastAsia"/>
          <w:bCs/>
        </w:rPr>
        <w:t>?</w:t>
      </w:r>
      <w:r>
        <w:rPr>
          <w:rFonts w:eastAsia="黑体" w:hint="eastAsia"/>
          <w:bCs/>
        </w:rPr>
        <w:t>金融财务审计的内容与特征有哪些</w:t>
      </w:r>
      <w:r>
        <w:rPr>
          <w:rFonts w:eastAsia="黑体" w:hint="eastAsia"/>
          <w:bCs/>
        </w:rPr>
        <w:t>?</w:t>
      </w:r>
    </w:p>
    <w:p w:rsidR="00BB51FF" w:rsidRDefault="00BB51FF">
      <w:pPr>
        <w:adjustRightInd w:val="0"/>
        <w:snapToGrid w:val="0"/>
        <w:spacing w:line="300" w:lineRule="auto"/>
        <w:rPr>
          <w:rFonts w:eastAsia="黑体"/>
          <w:bCs/>
        </w:rPr>
      </w:pPr>
      <w:r>
        <w:rPr>
          <w:rFonts w:eastAsia="黑体" w:hint="eastAsia"/>
          <w:bCs/>
        </w:rPr>
        <w:t>2</w:t>
      </w:r>
      <w:r>
        <w:rPr>
          <w:rFonts w:eastAsia="黑体" w:hint="eastAsia"/>
          <w:bCs/>
        </w:rPr>
        <w:t>、所有者权益审计的内容有哪些</w:t>
      </w:r>
      <w:r>
        <w:rPr>
          <w:rFonts w:eastAsia="黑体" w:hint="eastAsia"/>
          <w:bCs/>
        </w:rPr>
        <w:t>?</w:t>
      </w:r>
    </w:p>
    <w:p w:rsidR="00BB51FF" w:rsidRDefault="00BB51FF">
      <w:pPr>
        <w:adjustRightInd w:val="0"/>
        <w:snapToGrid w:val="0"/>
        <w:spacing w:line="300" w:lineRule="auto"/>
        <w:rPr>
          <w:rFonts w:eastAsia="黑体"/>
          <w:bCs/>
        </w:rPr>
      </w:pPr>
      <w:r>
        <w:rPr>
          <w:rFonts w:eastAsia="黑体" w:hint="eastAsia"/>
          <w:bCs/>
        </w:rPr>
        <w:t>3</w:t>
      </w:r>
      <w:r>
        <w:rPr>
          <w:rFonts w:eastAsia="黑体" w:hint="eastAsia"/>
          <w:bCs/>
        </w:rPr>
        <w:t>、金融机构财务审计目标有哪些</w:t>
      </w:r>
      <w:r>
        <w:rPr>
          <w:rFonts w:eastAsia="黑体" w:hint="eastAsia"/>
          <w:bCs/>
        </w:rPr>
        <w:t>?</w:t>
      </w:r>
    </w:p>
    <w:p w:rsidR="00BB51FF" w:rsidRDefault="00BB51FF">
      <w:pPr>
        <w:adjustRightInd w:val="0"/>
        <w:snapToGrid w:val="0"/>
        <w:spacing w:line="300" w:lineRule="auto"/>
        <w:rPr>
          <w:rFonts w:eastAsia="黑体"/>
          <w:bCs/>
        </w:rPr>
      </w:pPr>
      <w:r>
        <w:rPr>
          <w:rFonts w:eastAsia="黑体" w:hint="eastAsia"/>
          <w:bCs/>
        </w:rPr>
        <w:t>4</w:t>
      </w:r>
      <w:r>
        <w:rPr>
          <w:rFonts w:eastAsia="黑体" w:hint="eastAsia"/>
          <w:bCs/>
        </w:rPr>
        <w:t>、金融机构财务审计应关注的主要风险有哪些</w:t>
      </w:r>
      <w:r>
        <w:rPr>
          <w:rFonts w:eastAsia="黑体" w:hint="eastAsia"/>
          <w:bCs/>
        </w:rPr>
        <w:t>?</w:t>
      </w:r>
    </w:p>
    <w:p w:rsidR="00BB51FF" w:rsidRDefault="00BB51FF">
      <w:pPr>
        <w:adjustRightInd w:val="0"/>
        <w:snapToGrid w:val="0"/>
        <w:spacing w:line="300" w:lineRule="auto"/>
        <w:rPr>
          <w:rFonts w:eastAsia="黑体"/>
          <w:bCs/>
        </w:rPr>
      </w:pPr>
      <w:r>
        <w:rPr>
          <w:rFonts w:eastAsia="黑体" w:hint="eastAsia"/>
          <w:bCs/>
        </w:rPr>
        <w:t>5</w:t>
      </w:r>
      <w:r>
        <w:rPr>
          <w:rFonts w:eastAsia="黑体" w:hint="eastAsia"/>
          <w:bCs/>
        </w:rPr>
        <w:t>、营业收入审计的主要内容有哪些</w:t>
      </w:r>
      <w:r>
        <w:rPr>
          <w:rFonts w:eastAsia="黑体" w:hint="eastAsia"/>
          <w:bCs/>
        </w:rPr>
        <w:t>?</w:t>
      </w:r>
    </w:p>
    <w:p w:rsidR="00BB51FF" w:rsidRDefault="00BB51FF">
      <w:pPr>
        <w:adjustRightInd w:val="0"/>
        <w:snapToGrid w:val="0"/>
        <w:spacing w:line="300" w:lineRule="auto"/>
        <w:rPr>
          <w:rFonts w:eastAsia="黑体"/>
          <w:bCs/>
        </w:rPr>
      </w:pPr>
      <w:r>
        <w:rPr>
          <w:rFonts w:eastAsia="黑体" w:hint="eastAsia"/>
          <w:bCs/>
        </w:rPr>
        <w:t>6</w:t>
      </w:r>
      <w:r>
        <w:rPr>
          <w:rFonts w:eastAsia="黑体" w:hint="eastAsia"/>
          <w:bCs/>
        </w:rPr>
        <w:t>、如何进行利润分配的审计</w:t>
      </w:r>
      <w:r>
        <w:rPr>
          <w:rFonts w:eastAsia="黑体" w:hint="eastAsia"/>
          <w:bCs/>
        </w:rPr>
        <w:t>?</w:t>
      </w:r>
    </w:p>
    <w:p w:rsidR="00BB51FF" w:rsidRDefault="00BB51FF">
      <w:pPr>
        <w:adjustRightInd w:val="0"/>
        <w:snapToGrid w:val="0"/>
        <w:spacing w:line="300" w:lineRule="auto"/>
        <w:rPr>
          <w:rFonts w:eastAsia="黑体"/>
          <w:bCs/>
        </w:rPr>
      </w:pPr>
      <w:r>
        <w:rPr>
          <w:rFonts w:eastAsia="黑体" w:hint="eastAsia"/>
          <w:bCs/>
        </w:rPr>
        <w:t>7</w:t>
      </w:r>
      <w:r>
        <w:rPr>
          <w:rFonts w:eastAsia="黑体" w:hint="eastAsia"/>
          <w:bCs/>
        </w:rPr>
        <w:t>、什么是金融机构绩效评价</w:t>
      </w:r>
      <w:r>
        <w:rPr>
          <w:rFonts w:eastAsia="黑体" w:hint="eastAsia"/>
          <w:bCs/>
        </w:rPr>
        <w:t>?</w:t>
      </w:r>
      <w:r>
        <w:rPr>
          <w:rFonts w:eastAsia="黑体" w:hint="eastAsia"/>
          <w:bCs/>
        </w:rPr>
        <w:t>简述金融机构绩效评价方法与程序。</w:t>
      </w:r>
    </w:p>
    <w:p w:rsidR="00BB51FF" w:rsidRDefault="00BB51FF">
      <w:pPr>
        <w:adjustRightInd w:val="0"/>
        <w:snapToGrid w:val="0"/>
        <w:spacing w:line="300" w:lineRule="auto"/>
        <w:rPr>
          <w:rFonts w:eastAsia="黑体"/>
          <w:bCs/>
        </w:rPr>
      </w:pPr>
    </w:p>
    <w:p w:rsidR="00BB51FF" w:rsidRDefault="00BB51FF">
      <w:pPr>
        <w:adjustRightInd w:val="0"/>
        <w:snapToGrid w:val="0"/>
        <w:spacing w:line="300" w:lineRule="auto"/>
        <w:rPr>
          <w:rFonts w:ascii="黑体" w:eastAsia="黑体" w:hAnsi="宋体"/>
          <w:b/>
        </w:rPr>
      </w:pPr>
      <w:r>
        <w:rPr>
          <w:rFonts w:ascii="黑体" w:eastAsia="黑体" w:hAnsi="宋体" w:hint="eastAsia"/>
          <w:b/>
        </w:rPr>
        <w:t>【本章课后学习阅读资料】</w:t>
      </w:r>
    </w:p>
    <w:p w:rsidR="00BB51FF" w:rsidRDefault="00BB51FF">
      <w:pPr>
        <w:adjustRightInd w:val="0"/>
        <w:snapToGrid w:val="0"/>
        <w:spacing w:line="300" w:lineRule="auto"/>
        <w:ind w:firstLineChars="300" w:firstLine="630"/>
        <w:rPr>
          <w:rFonts w:eastAsia="黑体"/>
          <w:bCs/>
        </w:rPr>
      </w:pPr>
      <w:r>
        <w:rPr>
          <w:rFonts w:eastAsia="黑体" w:hint="eastAsia"/>
          <w:bCs/>
        </w:rPr>
        <w:t>中国工商银行某分行绩效审计指标体系</w:t>
      </w:r>
    </w:p>
    <w:sectPr w:rsidR="00BB51FF" w:rsidSect="005C67DA">
      <w:footerReference w:type="default" r:id="rId9"/>
      <w:pgSz w:w="11906" w:h="16838"/>
      <w:pgMar w:top="1440" w:right="1797" w:bottom="1440" w:left="1797"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808" w:rsidRDefault="00615808">
      <w:r>
        <w:separator/>
      </w:r>
    </w:p>
  </w:endnote>
  <w:endnote w:type="continuationSeparator" w:id="1">
    <w:p w:rsidR="00615808" w:rsidRDefault="006158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1FF" w:rsidRDefault="005C67DA">
    <w:pPr>
      <w:pStyle w:val="a6"/>
      <w:jc w:val="center"/>
    </w:pPr>
    <w:fldSimple w:instr=" PAGE   \* MERGEFORMAT ">
      <w:r w:rsidR="00B84336" w:rsidRPr="00B84336">
        <w:rPr>
          <w:noProof/>
          <w:lang w:val="zh-CN"/>
        </w:rPr>
        <w:t>1</w:t>
      </w:r>
    </w:fldSimple>
  </w:p>
  <w:p w:rsidR="00BB51FF" w:rsidRDefault="00BB51F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808" w:rsidRDefault="00615808">
      <w:r>
        <w:separator/>
      </w:r>
    </w:p>
  </w:footnote>
  <w:footnote w:type="continuationSeparator" w:id="1">
    <w:p w:rsidR="00615808" w:rsidRDefault="006158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132E0C"/>
    <w:multiLevelType w:val="multilevel"/>
    <w:tmpl w:val="5B132E0C"/>
    <w:lvl w:ilvl="0">
      <w:start w:val="1"/>
      <w:numFmt w:val="decimal"/>
      <w:lvlText w:val="%1、"/>
      <w:lvlJc w:val="left"/>
      <w:pPr>
        <w:tabs>
          <w:tab w:val="num" w:pos="720"/>
        </w:tabs>
        <w:ind w:left="720" w:hanging="360"/>
      </w:pPr>
      <w:rPr>
        <w:rFonts w:ascii="Times New Roman" w:eastAsia="宋体" w:hAnsi="Times New Roman" w:cs="Times New Roman"/>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E6558"/>
    <w:rsid w:val="00004813"/>
    <w:rsid w:val="00004BA3"/>
    <w:rsid w:val="000333A8"/>
    <w:rsid w:val="0004254F"/>
    <w:rsid w:val="00053511"/>
    <w:rsid w:val="0006052A"/>
    <w:rsid w:val="00091846"/>
    <w:rsid w:val="00092C09"/>
    <w:rsid w:val="000A2D9A"/>
    <w:rsid w:val="000A5B1F"/>
    <w:rsid w:val="000F6F97"/>
    <w:rsid w:val="00106872"/>
    <w:rsid w:val="00136023"/>
    <w:rsid w:val="0014126A"/>
    <w:rsid w:val="00146567"/>
    <w:rsid w:val="00170267"/>
    <w:rsid w:val="00176F13"/>
    <w:rsid w:val="00193F71"/>
    <w:rsid w:val="001A0AAC"/>
    <w:rsid w:val="001C4C22"/>
    <w:rsid w:val="001F36A0"/>
    <w:rsid w:val="001F55C7"/>
    <w:rsid w:val="00200103"/>
    <w:rsid w:val="0023125C"/>
    <w:rsid w:val="002357F3"/>
    <w:rsid w:val="002605C1"/>
    <w:rsid w:val="00283C31"/>
    <w:rsid w:val="002C0707"/>
    <w:rsid w:val="002E6558"/>
    <w:rsid w:val="002F28D0"/>
    <w:rsid w:val="0034554C"/>
    <w:rsid w:val="00352B53"/>
    <w:rsid w:val="003565B1"/>
    <w:rsid w:val="0038038F"/>
    <w:rsid w:val="00387859"/>
    <w:rsid w:val="00393B4A"/>
    <w:rsid w:val="00395673"/>
    <w:rsid w:val="003B19EE"/>
    <w:rsid w:val="003C0904"/>
    <w:rsid w:val="003C284D"/>
    <w:rsid w:val="003F65E3"/>
    <w:rsid w:val="004257AC"/>
    <w:rsid w:val="00426F62"/>
    <w:rsid w:val="00432341"/>
    <w:rsid w:val="00472FBE"/>
    <w:rsid w:val="00477657"/>
    <w:rsid w:val="00497FC8"/>
    <w:rsid w:val="004A2FC3"/>
    <w:rsid w:val="004A7F0F"/>
    <w:rsid w:val="004E3D61"/>
    <w:rsid w:val="004F1D66"/>
    <w:rsid w:val="004F6D69"/>
    <w:rsid w:val="0051374E"/>
    <w:rsid w:val="00522F3E"/>
    <w:rsid w:val="005607AF"/>
    <w:rsid w:val="00567D98"/>
    <w:rsid w:val="00580BB9"/>
    <w:rsid w:val="00583109"/>
    <w:rsid w:val="005A6D97"/>
    <w:rsid w:val="005B23EA"/>
    <w:rsid w:val="005C67DA"/>
    <w:rsid w:val="005E5668"/>
    <w:rsid w:val="00601A67"/>
    <w:rsid w:val="00615808"/>
    <w:rsid w:val="006256DF"/>
    <w:rsid w:val="006314BF"/>
    <w:rsid w:val="00640038"/>
    <w:rsid w:val="006657AB"/>
    <w:rsid w:val="0067321F"/>
    <w:rsid w:val="00675991"/>
    <w:rsid w:val="00686F5E"/>
    <w:rsid w:val="00687D0C"/>
    <w:rsid w:val="006906ED"/>
    <w:rsid w:val="006E4812"/>
    <w:rsid w:val="00702610"/>
    <w:rsid w:val="00715E4D"/>
    <w:rsid w:val="00742280"/>
    <w:rsid w:val="007446B2"/>
    <w:rsid w:val="00750543"/>
    <w:rsid w:val="0075209A"/>
    <w:rsid w:val="007629E3"/>
    <w:rsid w:val="00770397"/>
    <w:rsid w:val="00781053"/>
    <w:rsid w:val="007A1529"/>
    <w:rsid w:val="007B5AB7"/>
    <w:rsid w:val="007C4D4C"/>
    <w:rsid w:val="007E18A9"/>
    <w:rsid w:val="007E4E36"/>
    <w:rsid w:val="00820230"/>
    <w:rsid w:val="008244BA"/>
    <w:rsid w:val="008269DE"/>
    <w:rsid w:val="0083659A"/>
    <w:rsid w:val="00870358"/>
    <w:rsid w:val="008A1F36"/>
    <w:rsid w:val="008C0BB6"/>
    <w:rsid w:val="008D4680"/>
    <w:rsid w:val="008D4E3D"/>
    <w:rsid w:val="0090741F"/>
    <w:rsid w:val="00970621"/>
    <w:rsid w:val="00990F4C"/>
    <w:rsid w:val="0099470E"/>
    <w:rsid w:val="009E701D"/>
    <w:rsid w:val="009F6DF2"/>
    <w:rsid w:val="00A12ED0"/>
    <w:rsid w:val="00A3343B"/>
    <w:rsid w:val="00A97FBB"/>
    <w:rsid w:val="00AA1B0E"/>
    <w:rsid w:val="00AD5D10"/>
    <w:rsid w:val="00AD7894"/>
    <w:rsid w:val="00AE5014"/>
    <w:rsid w:val="00B00ED7"/>
    <w:rsid w:val="00B20DDF"/>
    <w:rsid w:val="00B2166D"/>
    <w:rsid w:val="00B240C3"/>
    <w:rsid w:val="00B5777E"/>
    <w:rsid w:val="00B67680"/>
    <w:rsid w:val="00B832A3"/>
    <w:rsid w:val="00B84336"/>
    <w:rsid w:val="00B93279"/>
    <w:rsid w:val="00B976CF"/>
    <w:rsid w:val="00BA1DD6"/>
    <w:rsid w:val="00BA390A"/>
    <w:rsid w:val="00BB2CC9"/>
    <w:rsid w:val="00BB4D75"/>
    <w:rsid w:val="00BB51FF"/>
    <w:rsid w:val="00BB626F"/>
    <w:rsid w:val="00BC10D6"/>
    <w:rsid w:val="00BD49C1"/>
    <w:rsid w:val="00C00391"/>
    <w:rsid w:val="00C02086"/>
    <w:rsid w:val="00C11A6A"/>
    <w:rsid w:val="00C15CC9"/>
    <w:rsid w:val="00C17F5D"/>
    <w:rsid w:val="00C2177B"/>
    <w:rsid w:val="00C26775"/>
    <w:rsid w:val="00C350B3"/>
    <w:rsid w:val="00C5678D"/>
    <w:rsid w:val="00C67ED0"/>
    <w:rsid w:val="00C73644"/>
    <w:rsid w:val="00C73732"/>
    <w:rsid w:val="00C9622A"/>
    <w:rsid w:val="00CA0BC7"/>
    <w:rsid w:val="00CA22FD"/>
    <w:rsid w:val="00D115A7"/>
    <w:rsid w:val="00D4697A"/>
    <w:rsid w:val="00D5154E"/>
    <w:rsid w:val="00D53DF1"/>
    <w:rsid w:val="00D74496"/>
    <w:rsid w:val="00D83AAB"/>
    <w:rsid w:val="00DB63DE"/>
    <w:rsid w:val="00DD2FE6"/>
    <w:rsid w:val="00DE6F55"/>
    <w:rsid w:val="00E1590A"/>
    <w:rsid w:val="00E20392"/>
    <w:rsid w:val="00E42C26"/>
    <w:rsid w:val="00E4624E"/>
    <w:rsid w:val="00E5452A"/>
    <w:rsid w:val="00E73D63"/>
    <w:rsid w:val="00EA0A4F"/>
    <w:rsid w:val="00EE0BD4"/>
    <w:rsid w:val="00EE7F2F"/>
    <w:rsid w:val="00F20B24"/>
    <w:rsid w:val="00F46DB9"/>
    <w:rsid w:val="00F52AE3"/>
    <w:rsid w:val="2CEF78A2"/>
    <w:rsid w:val="49D6477F"/>
    <w:rsid w:val="52105902"/>
    <w:rsid w:val="58D076A2"/>
    <w:rsid w:val="727555DB"/>
    <w:rsid w:val="7E3933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67DA"/>
    <w:pPr>
      <w:widowControl w:val="0"/>
      <w:jc w:val="both"/>
    </w:pPr>
    <w:rPr>
      <w:kern w:val="2"/>
      <w:sz w:val="21"/>
      <w:szCs w:val="24"/>
    </w:rPr>
  </w:style>
  <w:style w:type="paragraph" w:styleId="2">
    <w:name w:val="heading 2"/>
    <w:basedOn w:val="a"/>
    <w:next w:val="a"/>
    <w:link w:val="2Char"/>
    <w:qFormat/>
    <w:rsid w:val="005C67DA"/>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5C67DA"/>
    <w:rPr>
      <w:rFonts w:cs="Times New Roman"/>
      <w:b/>
    </w:rPr>
  </w:style>
  <w:style w:type="character" w:styleId="a4">
    <w:name w:val="Hyperlink"/>
    <w:rsid w:val="005C67DA"/>
    <w:rPr>
      <w:color w:val="0000FF"/>
      <w:u w:val="single"/>
    </w:rPr>
  </w:style>
  <w:style w:type="character" w:customStyle="1" w:styleId="Char">
    <w:name w:val="页眉 Char"/>
    <w:link w:val="a5"/>
    <w:rsid w:val="005C67DA"/>
    <w:rPr>
      <w:kern w:val="2"/>
      <w:sz w:val="18"/>
      <w:szCs w:val="18"/>
    </w:rPr>
  </w:style>
  <w:style w:type="character" w:customStyle="1" w:styleId="Char0">
    <w:name w:val="页脚 Char"/>
    <w:link w:val="a6"/>
    <w:uiPriority w:val="99"/>
    <w:rsid w:val="005C67DA"/>
    <w:rPr>
      <w:kern w:val="2"/>
      <w:sz w:val="18"/>
      <w:szCs w:val="18"/>
    </w:rPr>
  </w:style>
  <w:style w:type="character" w:customStyle="1" w:styleId="2Char">
    <w:name w:val="标题 2 Char"/>
    <w:link w:val="2"/>
    <w:rsid w:val="005C67DA"/>
    <w:rPr>
      <w:rFonts w:ascii="Arial" w:eastAsia="黑体" w:hAnsi="Arial"/>
      <w:b/>
      <w:bCs/>
      <w:kern w:val="2"/>
      <w:sz w:val="32"/>
      <w:szCs w:val="32"/>
      <w:lang w:val="en-US" w:eastAsia="zh-CN" w:bidi="ar-SA"/>
    </w:rPr>
  </w:style>
  <w:style w:type="paragraph" w:styleId="a7">
    <w:name w:val="Document Map"/>
    <w:basedOn w:val="a"/>
    <w:semiHidden/>
    <w:rsid w:val="005C67DA"/>
    <w:pPr>
      <w:shd w:val="clear" w:color="auto" w:fill="000080"/>
    </w:pPr>
  </w:style>
  <w:style w:type="paragraph" w:styleId="a8">
    <w:name w:val="Balloon Text"/>
    <w:basedOn w:val="a"/>
    <w:semiHidden/>
    <w:rsid w:val="005C67DA"/>
    <w:rPr>
      <w:sz w:val="18"/>
      <w:szCs w:val="18"/>
    </w:rPr>
  </w:style>
  <w:style w:type="paragraph" w:styleId="a5">
    <w:name w:val="header"/>
    <w:basedOn w:val="a"/>
    <w:link w:val="Char"/>
    <w:rsid w:val="005C67DA"/>
    <w:pPr>
      <w:pBdr>
        <w:bottom w:val="single" w:sz="6" w:space="1" w:color="auto"/>
      </w:pBdr>
      <w:tabs>
        <w:tab w:val="center" w:pos="4153"/>
        <w:tab w:val="right" w:pos="8306"/>
      </w:tabs>
      <w:snapToGrid w:val="0"/>
      <w:jc w:val="center"/>
    </w:pPr>
    <w:rPr>
      <w:sz w:val="18"/>
      <w:szCs w:val="18"/>
    </w:rPr>
  </w:style>
  <w:style w:type="paragraph" w:styleId="a9">
    <w:name w:val="Normal (Web)"/>
    <w:basedOn w:val="a"/>
    <w:rsid w:val="005C67DA"/>
    <w:rPr>
      <w:rFonts w:ascii="Calibri" w:hAnsi="Calibri"/>
      <w:sz w:val="24"/>
    </w:rPr>
  </w:style>
  <w:style w:type="paragraph" w:styleId="aa">
    <w:name w:val="Body Text Indent"/>
    <w:basedOn w:val="a"/>
    <w:rsid w:val="005C67DA"/>
    <w:pPr>
      <w:widowControl/>
      <w:ind w:firstLine="420"/>
    </w:pPr>
    <w:rPr>
      <w:rFonts w:ascii="宋体"/>
      <w:kern w:val="0"/>
      <w:szCs w:val="20"/>
    </w:rPr>
  </w:style>
  <w:style w:type="paragraph" w:styleId="a6">
    <w:name w:val="footer"/>
    <w:basedOn w:val="a"/>
    <w:link w:val="Char0"/>
    <w:uiPriority w:val="99"/>
    <w:rsid w:val="005C67DA"/>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dit.gov.cn" TargetMode="External"/><Relationship Id="rId3" Type="http://schemas.openxmlformats.org/officeDocument/2006/relationships/settings" Target="settings.xml"/><Relationship Id="rId7" Type="http://schemas.openxmlformats.org/officeDocument/2006/relationships/hyperlink" Target="http://bbs.iaudit.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7670</Words>
  <Characters>2385</Characters>
  <Application>Microsoft Office Word</Application>
  <DocSecurity>0</DocSecurity>
  <PresentationFormat/>
  <Lines>19</Lines>
  <Paragraphs>20</Paragraphs>
  <Slides>0</Slides>
  <Notes>0</Notes>
  <HiddenSlides>0</HiddenSlides>
  <MMClips>0</MMClips>
  <ScaleCrop>false</ScaleCrop>
  <Company>微软</Company>
  <LinksUpToDate>false</LinksUpToDate>
  <CharactersWithSpaces>10035</CharactersWithSpaces>
  <SharedDoc>false</SharedDoc>
  <HLinks>
    <vt:vector size="12" baseType="variant">
      <vt:variant>
        <vt:i4>458829</vt:i4>
      </vt:variant>
      <vt:variant>
        <vt:i4>3</vt:i4>
      </vt:variant>
      <vt:variant>
        <vt:i4>0</vt:i4>
      </vt:variant>
      <vt:variant>
        <vt:i4>5</vt:i4>
      </vt:variant>
      <vt:variant>
        <vt:lpwstr>http://www.audit.gov.cn/</vt:lpwstr>
      </vt:variant>
      <vt:variant>
        <vt:lpwstr/>
      </vt:variant>
      <vt:variant>
        <vt:i4>983127</vt:i4>
      </vt:variant>
      <vt:variant>
        <vt:i4>0</vt:i4>
      </vt:variant>
      <vt:variant>
        <vt:i4>0</vt:i4>
      </vt:variant>
      <vt:variant>
        <vt:i4>5</vt:i4>
      </vt:variant>
      <vt:variant>
        <vt:lpwstr>http://bbs.iaudit.cn/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《XXXX》课程教学大纲</dc:title>
  <dc:creator>猪猪猫.CN</dc:creator>
  <cp:lastModifiedBy>lenovo</cp:lastModifiedBy>
  <cp:revision>3</cp:revision>
  <cp:lastPrinted>2018-03-26T03:57:00Z</cp:lastPrinted>
  <dcterms:created xsi:type="dcterms:W3CDTF">2018-03-26T00:16:00Z</dcterms:created>
  <dcterms:modified xsi:type="dcterms:W3CDTF">2018-03-26T03:57:00Z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2052-10.1.0.6159</vt:lpwstr>
  </property>
</Properties>
</file>